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7EA70" w14:textId="77777777" w:rsidR="0080298B" w:rsidRPr="0080298B" w:rsidRDefault="0080298B" w:rsidP="0080298B">
      <w:pPr>
        <w:ind w:firstLine="360"/>
        <w:jc w:val="center"/>
        <w:rPr>
          <w:rFonts w:ascii="Calibri" w:hAnsi="Calibri"/>
          <w:b/>
          <w:bCs/>
          <w:sz w:val="32"/>
          <w:szCs w:val="32"/>
        </w:rPr>
      </w:pPr>
      <w:r w:rsidRPr="0080298B">
        <w:rPr>
          <w:rFonts w:ascii="Calibri" w:hAnsi="Calibri"/>
          <w:b/>
          <w:bCs/>
          <w:sz w:val="32"/>
          <w:szCs w:val="32"/>
        </w:rPr>
        <w:t>„Rekonstrukce zázemí softballového hřiště</w:t>
      </w:r>
    </w:p>
    <w:p w14:paraId="75497DC9" w14:textId="77777777" w:rsidR="00DD0FA6" w:rsidRPr="007D164B" w:rsidRDefault="0080298B" w:rsidP="0080298B">
      <w:pPr>
        <w:ind w:firstLine="360"/>
        <w:jc w:val="center"/>
        <w:rPr>
          <w:rFonts w:ascii="Calibri" w:hAnsi="Calibri"/>
          <w:b/>
          <w:bCs/>
          <w:sz w:val="32"/>
          <w:szCs w:val="32"/>
        </w:rPr>
      </w:pPr>
      <w:r w:rsidRPr="0080298B">
        <w:rPr>
          <w:rFonts w:ascii="Calibri" w:hAnsi="Calibri"/>
          <w:b/>
          <w:bCs/>
          <w:sz w:val="32"/>
          <w:szCs w:val="32"/>
        </w:rPr>
        <w:t>ZŠ Dolákova, Dolákova 1/555, Praha 8 - Bohnice“</w:t>
      </w:r>
    </w:p>
    <w:p w14:paraId="1F6B8394" w14:textId="77777777" w:rsidR="002A040C" w:rsidRPr="007D164B" w:rsidRDefault="00B36764" w:rsidP="00DD0FA6">
      <w:pPr>
        <w:ind w:firstLine="360"/>
        <w:jc w:val="center"/>
        <w:rPr>
          <w:rFonts w:ascii="Calibri" w:eastAsia="MS Mincho" w:hAnsi="Calibri"/>
          <w:b/>
          <w:bCs/>
          <w:sz w:val="22"/>
          <w:szCs w:val="22"/>
        </w:rPr>
      </w:pPr>
      <w:r w:rsidRPr="007D164B">
        <w:rPr>
          <w:rFonts w:ascii="Calibri" w:hAnsi="Calibri"/>
          <w:b/>
          <w:bCs/>
          <w:sz w:val="32"/>
          <w:szCs w:val="32"/>
        </w:rPr>
        <w:t xml:space="preserve"> </w:t>
      </w:r>
    </w:p>
    <w:p w14:paraId="7AA38C78" w14:textId="77777777" w:rsidR="00874DF9" w:rsidRPr="007D164B" w:rsidRDefault="00874DF9" w:rsidP="00BD1103">
      <w:pPr>
        <w:pStyle w:val="Prosttext"/>
        <w:jc w:val="center"/>
        <w:rPr>
          <w:rFonts w:ascii="Calibri" w:eastAsia="MS Mincho" w:hAnsi="Calibri"/>
          <w:b/>
          <w:bCs/>
          <w:sz w:val="32"/>
        </w:rPr>
      </w:pPr>
      <w:r w:rsidRPr="007D164B">
        <w:rPr>
          <w:rFonts w:ascii="Calibri" w:eastAsia="MS Mincho" w:hAnsi="Calibri"/>
          <w:b/>
          <w:bCs/>
          <w:sz w:val="32"/>
        </w:rPr>
        <w:t xml:space="preserve">Smlouva </w:t>
      </w:r>
      <w:r w:rsidRPr="0080298B">
        <w:rPr>
          <w:rFonts w:ascii="Calibri" w:eastAsia="MS Mincho" w:hAnsi="Calibri"/>
          <w:b/>
          <w:bCs/>
          <w:sz w:val="32"/>
        </w:rPr>
        <w:t>o dílo č.</w:t>
      </w:r>
      <w:r w:rsidR="007B2C30" w:rsidRPr="0080298B">
        <w:rPr>
          <w:rFonts w:ascii="Calibri" w:eastAsia="MS Mincho" w:hAnsi="Calibri"/>
          <w:b/>
          <w:bCs/>
          <w:sz w:val="32"/>
        </w:rPr>
        <w:t xml:space="preserve"> </w:t>
      </w:r>
      <w:r w:rsidR="00693939" w:rsidRPr="0080298B">
        <w:rPr>
          <w:rFonts w:ascii="Calibri" w:eastAsia="MS Mincho" w:hAnsi="Calibri"/>
          <w:b/>
          <w:bCs/>
          <w:sz w:val="32"/>
        </w:rPr>
        <w:t xml:space="preserve">VR </w:t>
      </w:r>
      <w:r w:rsidR="0080298B" w:rsidRPr="0080298B">
        <w:rPr>
          <w:rFonts w:ascii="Calibri" w:eastAsia="MS Mincho" w:hAnsi="Calibri"/>
          <w:b/>
          <w:bCs/>
          <w:sz w:val="32"/>
        </w:rPr>
        <w:t>26</w:t>
      </w:r>
      <w:r w:rsidR="001E27E0" w:rsidRPr="0080298B">
        <w:rPr>
          <w:rFonts w:ascii="Calibri" w:eastAsia="MS Mincho" w:hAnsi="Calibri"/>
          <w:b/>
          <w:bCs/>
          <w:sz w:val="32"/>
        </w:rPr>
        <w:t>/20</w:t>
      </w:r>
      <w:r w:rsidR="00FF2FC0" w:rsidRPr="0080298B">
        <w:rPr>
          <w:rFonts w:ascii="Calibri" w:eastAsia="MS Mincho" w:hAnsi="Calibri"/>
          <w:b/>
          <w:bCs/>
          <w:sz w:val="32"/>
        </w:rPr>
        <w:t>20</w:t>
      </w:r>
    </w:p>
    <w:p w14:paraId="6F50D146" w14:textId="77777777" w:rsidR="00A93AE7" w:rsidRPr="007D164B" w:rsidRDefault="00A93AE7" w:rsidP="00BD1103">
      <w:pPr>
        <w:pStyle w:val="Prosttext"/>
        <w:jc w:val="center"/>
        <w:rPr>
          <w:rFonts w:ascii="Calibri" w:eastAsia="MS Mincho" w:hAnsi="Calibri"/>
          <w:b/>
          <w:bCs/>
          <w:sz w:val="32"/>
        </w:rPr>
      </w:pPr>
    </w:p>
    <w:p w14:paraId="0A796A09" w14:textId="77777777" w:rsidR="00BD1103" w:rsidRPr="007D164B" w:rsidRDefault="00BD1103" w:rsidP="00BD1103">
      <w:pPr>
        <w:pStyle w:val="Zkladntext2"/>
        <w:spacing w:line="240" w:lineRule="auto"/>
        <w:jc w:val="center"/>
        <w:rPr>
          <w:rFonts w:ascii="Calibri" w:hAnsi="Calibri"/>
          <w:sz w:val="22"/>
          <w:szCs w:val="22"/>
        </w:rPr>
      </w:pPr>
      <w:r w:rsidRPr="007D164B">
        <w:rPr>
          <w:rFonts w:ascii="Calibri" w:hAnsi="Calibri"/>
          <w:sz w:val="22"/>
          <w:szCs w:val="22"/>
        </w:rPr>
        <w:t>uzavřená mezi níže uvedenými smluvními stranami podle ust. § 2586 a násl., ve spojení s ust. § 2623 a násl. zákona č. 89/2012 Sb., občanský zákoník, ve znění pozdějších předpisů (dále jen „</w:t>
      </w:r>
      <w:r w:rsidRPr="007D164B">
        <w:rPr>
          <w:rFonts w:ascii="Calibri" w:hAnsi="Calibri"/>
          <w:b/>
          <w:sz w:val="22"/>
          <w:szCs w:val="22"/>
        </w:rPr>
        <w:t>občanský zákoník</w:t>
      </w:r>
      <w:r w:rsidRPr="007D164B">
        <w:rPr>
          <w:rFonts w:ascii="Calibri" w:hAnsi="Calibri"/>
          <w:sz w:val="22"/>
          <w:szCs w:val="22"/>
        </w:rPr>
        <w:t>“)</w:t>
      </w:r>
    </w:p>
    <w:p w14:paraId="6EE59BA1" w14:textId="77777777" w:rsidR="00BB05B9" w:rsidRPr="007D164B" w:rsidRDefault="00BB05B9">
      <w:pPr>
        <w:pStyle w:val="Prosttext"/>
        <w:rPr>
          <w:rFonts w:ascii="Calibri" w:eastAsia="MS Mincho" w:hAnsi="Calibri"/>
          <w:sz w:val="24"/>
        </w:rPr>
      </w:pPr>
    </w:p>
    <w:p w14:paraId="799070D0" w14:textId="77777777" w:rsidR="00774216" w:rsidRPr="007D164B" w:rsidRDefault="00BD1103" w:rsidP="00774216">
      <w:pPr>
        <w:jc w:val="center"/>
        <w:rPr>
          <w:rFonts w:ascii="Calibri" w:hAnsi="Calibri"/>
          <w:b/>
          <w:bCs/>
          <w:sz w:val="22"/>
          <w:szCs w:val="22"/>
        </w:rPr>
      </w:pPr>
      <w:r w:rsidRPr="007D164B">
        <w:rPr>
          <w:rFonts w:ascii="Calibri" w:hAnsi="Calibri"/>
          <w:b/>
          <w:bCs/>
          <w:sz w:val="22"/>
          <w:szCs w:val="22"/>
        </w:rPr>
        <w:t>Čl. I.</w:t>
      </w:r>
    </w:p>
    <w:p w14:paraId="3544C92F" w14:textId="77777777" w:rsidR="00EF759A" w:rsidRPr="003E6A3D" w:rsidRDefault="00BD1103" w:rsidP="003E6A3D">
      <w:pPr>
        <w:spacing w:after="120"/>
        <w:jc w:val="center"/>
        <w:rPr>
          <w:rFonts w:ascii="Calibri" w:hAnsi="Calibri"/>
          <w:b/>
          <w:bCs/>
          <w:sz w:val="22"/>
          <w:szCs w:val="22"/>
        </w:rPr>
      </w:pPr>
      <w:r w:rsidRPr="003E6A3D">
        <w:rPr>
          <w:rFonts w:ascii="Calibri" w:hAnsi="Calibri"/>
          <w:b/>
          <w:bCs/>
          <w:sz w:val="22"/>
          <w:szCs w:val="22"/>
        </w:rPr>
        <w:t>SMLUVNÍ STRANY</w:t>
      </w:r>
    </w:p>
    <w:p w14:paraId="2AE6E006" w14:textId="77777777" w:rsidR="00EC6B60" w:rsidRPr="00422821" w:rsidRDefault="00EC6B60" w:rsidP="007D164B">
      <w:pPr>
        <w:numPr>
          <w:ilvl w:val="0"/>
          <w:numId w:val="23"/>
        </w:numPr>
        <w:ind w:right="-263" w:hanging="720"/>
        <w:rPr>
          <w:rFonts w:ascii="Calibri" w:hAnsi="Calibri"/>
          <w:b/>
          <w:bCs/>
          <w:sz w:val="22"/>
          <w:szCs w:val="22"/>
        </w:rPr>
      </w:pPr>
      <w:r w:rsidRPr="007D164B">
        <w:rPr>
          <w:rFonts w:ascii="Calibri" w:hAnsi="Calibri"/>
          <w:b/>
          <w:bCs/>
          <w:sz w:val="22"/>
          <w:szCs w:val="22"/>
        </w:rPr>
        <w:t>Objednatel</w:t>
      </w:r>
      <w:r w:rsidRPr="007D164B">
        <w:rPr>
          <w:rFonts w:ascii="Calibri" w:hAnsi="Calibri"/>
          <w:sz w:val="22"/>
          <w:szCs w:val="22"/>
        </w:rPr>
        <w:t>:</w:t>
      </w:r>
      <w:r w:rsidR="007D164B">
        <w:rPr>
          <w:rFonts w:ascii="Calibri" w:hAnsi="Calibri"/>
          <w:sz w:val="22"/>
          <w:szCs w:val="22"/>
        </w:rPr>
        <w:tab/>
      </w:r>
      <w:r w:rsidRPr="007D164B">
        <w:rPr>
          <w:rFonts w:ascii="Calibri" w:hAnsi="Calibri"/>
          <w:sz w:val="22"/>
          <w:szCs w:val="22"/>
        </w:rPr>
        <w:tab/>
      </w:r>
      <w:r w:rsidRPr="00422821">
        <w:rPr>
          <w:rFonts w:ascii="Calibri" w:hAnsi="Calibri"/>
          <w:b/>
          <w:bCs/>
          <w:sz w:val="22"/>
          <w:szCs w:val="22"/>
        </w:rPr>
        <w:t>Servisní středisko pro správu svěřeného majetku M</w:t>
      </w:r>
      <w:r w:rsidR="00422821" w:rsidRPr="00422821">
        <w:rPr>
          <w:rFonts w:ascii="Calibri" w:hAnsi="Calibri"/>
          <w:b/>
          <w:bCs/>
          <w:sz w:val="22"/>
          <w:szCs w:val="22"/>
        </w:rPr>
        <w:t>ěstské části</w:t>
      </w:r>
      <w:r w:rsidRPr="00422821">
        <w:rPr>
          <w:rFonts w:ascii="Calibri" w:hAnsi="Calibri"/>
          <w:b/>
          <w:bCs/>
          <w:sz w:val="22"/>
          <w:szCs w:val="22"/>
        </w:rPr>
        <w:t xml:space="preserve"> Praha 8</w:t>
      </w:r>
      <w:r w:rsidR="00422821" w:rsidRPr="00422821">
        <w:rPr>
          <w:rFonts w:ascii="Calibri" w:hAnsi="Calibri"/>
          <w:b/>
          <w:bCs/>
          <w:sz w:val="22"/>
          <w:szCs w:val="22"/>
        </w:rPr>
        <w:t>,</w:t>
      </w:r>
    </w:p>
    <w:p w14:paraId="762D18BF" w14:textId="77777777" w:rsidR="00EC6B60" w:rsidRPr="00422821" w:rsidRDefault="00EC6B60" w:rsidP="00EC6B60">
      <w:pPr>
        <w:ind w:left="2124" w:right="-263" w:firstLine="708"/>
        <w:rPr>
          <w:rFonts w:ascii="Calibri" w:hAnsi="Calibri"/>
          <w:b/>
          <w:bCs/>
          <w:sz w:val="22"/>
          <w:szCs w:val="22"/>
        </w:rPr>
      </w:pPr>
      <w:r w:rsidRPr="00422821">
        <w:rPr>
          <w:rFonts w:ascii="Calibri" w:hAnsi="Calibri"/>
          <w:b/>
          <w:bCs/>
          <w:sz w:val="22"/>
          <w:szCs w:val="22"/>
        </w:rPr>
        <w:t>příspěvková organizace</w:t>
      </w:r>
    </w:p>
    <w:p w14:paraId="3B1B5E09" w14:textId="77777777" w:rsidR="00EC6B60" w:rsidRPr="007D164B" w:rsidRDefault="00EC6B60" w:rsidP="00EC6B60">
      <w:pPr>
        <w:rPr>
          <w:rFonts w:ascii="Calibri" w:hAnsi="Calibri"/>
          <w:sz w:val="22"/>
          <w:szCs w:val="22"/>
        </w:rPr>
      </w:pPr>
      <w:r w:rsidRPr="007D164B">
        <w:rPr>
          <w:rFonts w:ascii="Calibri" w:hAnsi="Calibri"/>
          <w:sz w:val="22"/>
          <w:szCs w:val="22"/>
        </w:rPr>
        <w:t>Sídlo:</w:t>
      </w:r>
      <w:r w:rsidR="0075250B">
        <w:rPr>
          <w:rFonts w:ascii="Calibri" w:hAnsi="Calibri"/>
          <w:sz w:val="22"/>
          <w:szCs w:val="22"/>
        </w:rPr>
        <w:tab/>
      </w:r>
      <w:r w:rsidR="0075250B">
        <w:rPr>
          <w:rFonts w:ascii="Calibri" w:hAnsi="Calibri"/>
          <w:sz w:val="22"/>
          <w:szCs w:val="22"/>
        </w:rPr>
        <w:tab/>
      </w:r>
      <w:r w:rsidR="0075250B">
        <w:rPr>
          <w:rFonts w:ascii="Calibri" w:hAnsi="Calibri"/>
          <w:sz w:val="22"/>
          <w:szCs w:val="22"/>
        </w:rPr>
        <w:tab/>
      </w:r>
      <w:r w:rsidRPr="007D164B">
        <w:rPr>
          <w:rFonts w:ascii="Calibri" w:hAnsi="Calibri"/>
          <w:sz w:val="22"/>
          <w:szCs w:val="22"/>
        </w:rPr>
        <w:tab/>
        <w:t xml:space="preserve">U Synagogy </w:t>
      </w:r>
      <w:r w:rsidR="00422821">
        <w:rPr>
          <w:rFonts w:ascii="Calibri" w:hAnsi="Calibri"/>
          <w:sz w:val="22"/>
          <w:szCs w:val="22"/>
        </w:rPr>
        <w:t>236/</w:t>
      </w:r>
      <w:r w:rsidRPr="007D164B">
        <w:rPr>
          <w:rFonts w:ascii="Calibri" w:hAnsi="Calibri"/>
          <w:sz w:val="22"/>
          <w:szCs w:val="22"/>
        </w:rPr>
        <w:t>2, Praha 8</w:t>
      </w:r>
      <w:r w:rsidR="00422821">
        <w:rPr>
          <w:rFonts w:ascii="Calibri" w:hAnsi="Calibri"/>
          <w:sz w:val="22"/>
          <w:szCs w:val="22"/>
        </w:rPr>
        <w:t xml:space="preserve"> – Libeň</w:t>
      </w:r>
      <w:r w:rsidRPr="007D164B">
        <w:rPr>
          <w:rFonts w:ascii="Calibri" w:hAnsi="Calibri"/>
          <w:sz w:val="22"/>
          <w:szCs w:val="22"/>
        </w:rPr>
        <w:t>, PSČ 180 00</w:t>
      </w:r>
    </w:p>
    <w:p w14:paraId="23F3427B" w14:textId="77777777" w:rsidR="007D164B" w:rsidRDefault="007D164B" w:rsidP="00EC6B60">
      <w:pPr>
        <w:rPr>
          <w:rFonts w:ascii="Calibri" w:hAnsi="Calibri"/>
          <w:sz w:val="22"/>
          <w:szCs w:val="22"/>
        </w:rPr>
      </w:pPr>
      <w:r>
        <w:rPr>
          <w:rFonts w:ascii="Calibri" w:hAnsi="Calibri"/>
          <w:sz w:val="22"/>
          <w:szCs w:val="22"/>
        </w:rPr>
        <w:t>Zastoupen:</w:t>
      </w:r>
      <w:r>
        <w:rPr>
          <w:rFonts w:ascii="Calibri" w:hAnsi="Calibri"/>
          <w:sz w:val="22"/>
          <w:szCs w:val="22"/>
        </w:rPr>
        <w:tab/>
      </w:r>
      <w:r>
        <w:rPr>
          <w:rFonts w:ascii="Calibri" w:hAnsi="Calibri"/>
          <w:sz w:val="22"/>
          <w:szCs w:val="22"/>
        </w:rPr>
        <w:tab/>
      </w:r>
      <w:r>
        <w:rPr>
          <w:rFonts w:ascii="Calibri" w:hAnsi="Calibri"/>
          <w:sz w:val="22"/>
          <w:szCs w:val="22"/>
        </w:rPr>
        <w:tab/>
      </w:r>
      <w:r w:rsidRPr="007D164B">
        <w:rPr>
          <w:rFonts w:ascii="Calibri" w:hAnsi="Calibri"/>
          <w:sz w:val="22"/>
          <w:szCs w:val="22"/>
        </w:rPr>
        <w:t>Ing. Stanislav</w:t>
      </w:r>
      <w:r>
        <w:rPr>
          <w:rFonts w:ascii="Calibri" w:hAnsi="Calibri"/>
          <w:sz w:val="22"/>
          <w:szCs w:val="22"/>
        </w:rPr>
        <w:t>em</w:t>
      </w:r>
      <w:r w:rsidRPr="007D164B">
        <w:rPr>
          <w:rFonts w:ascii="Calibri" w:hAnsi="Calibri"/>
          <w:sz w:val="22"/>
          <w:szCs w:val="22"/>
        </w:rPr>
        <w:t xml:space="preserve"> Hladiš</w:t>
      </w:r>
      <w:r>
        <w:rPr>
          <w:rFonts w:ascii="Calibri" w:hAnsi="Calibri"/>
          <w:sz w:val="22"/>
          <w:szCs w:val="22"/>
        </w:rPr>
        <w:t>em</w:t>
      </w:r>
      <w:r w:rsidRPr="007D164B">
        <w:rPr>
          <w:rFonts w:ascii="Calibri" w:hAnsi="Calibri"/>
          <w:sz w:val="22"/>
          <w:szCs w:val="22"/>
        </w:rPr>
        <w:t>, ředitel</w:t>
      </w:r>
      <w:r>
        <w:rPr>
          <w:rFonts w:ascii="Calibri" w:hAnsi="Calibri"/>
          <w:sz w:val="22"/>
          <w:szCs w:val="22"/>
        </w:rPr>
        <w:t>em</w:t>
      </w:r>
    </w:p>
    <w:p w14:paraId="464A3FE6" w14:textId="77777777" w:rsidR="00A93AE7" w:rsidRPr="007D164B" w:rsidRDefault="00A93AE7" w:rsidP="00A93AE7">
      <w:pPr>
        <w:rPr>
          <w:rFonts w:ascii="Calibri" w:hAnsi="Calibri"/>
          <w:sz w:val="22"/>
          <w:szCs w:val="22"/>
        </w:rPr>
      </w:pPr>
      <w:r w:rsidRPr="007D164B">
        <w:rPr>
          <w:rFonts w:ascii="Calibri" w:hAnsi="Calibri"/>
          <w:sz w:val="22"/>
          <w:szCs w:val="22"/>
        </w:rPr>
        <w:t>IČ</w:t>
      </w:r>
      <w:r w:rsidR="007D164B">
        <w:rPr>
          <w:rFonts w:ascii="Calibri" w:hAnsi="Calibri"/>
          <w:sz w:val="22"/>
          <w:szCs w:val="22"/>
        </w:rPr>
        <w:t>O:</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0</w:t>
      </w:r>
      <w:r w:rsidR="00422821">
        <w:rPr>
          <w:rFonts w:ascii="Calibri" w:hAnsi="Calibri"/>
          <w:sz w:val="22"/>
          <w:szCs w:val="22"/>
        </w:rPr>
        <w:t>0</w:t>
      </w:r>
      <w:r w:rsidRPr="007D164B">
        <w:rPr>
          <w:rFonts w:ascii="Calibri" w:hAnsi="Calibri"/>
          <w:sz w:val="22"/>
          <w:szCs w:val="22"/>
        </w:rPr>
        <w:t>639524</w:t>
      </w:r>
    </w:p>
    <w:p w14:paraId="298244E1" w14:textId="77777777" w:rsidR="00A93AE7" w:rsidRPr="007D164B" w:rsidRDefault="00A93AE7" w:rsidP="00A93AE7">
      <w:pPr>
        <w:rPr>
          <w:rFonts w:ascii="Calibri" w:hAnsi="Calibri"/>
          <w:sz w:val="22"/>
          <w:szCs w:val="22"/>
        </w:rPr>
      </w:pPr>
      <w:r w:rsidRPr="007D164B">
        <w:rPr>
          <w:rFonts w:ascii="Calibri" w:hAnsi="Calibri"/>
          <w:sz w:val="22"/>
          <w:szCs w:val="22"/>
        </w:rPr>
        <w:t>DIČ</w:t>
      </w:r>
      <w:r w:rsidR="007D164B">
        <w:rPr>
          <w:rFonts w:ascii="Calibri" w:hAnsi="Calibri"/>
          <w:sz w:val="22"/>
          <w:szCs w:val="22"/>
        </w:rPr>
        <w:t>:</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CZ00639524</w:t>
      </w:r>
    </w:p>
    <w:p w14:paraId="05993BEA" w14:textId="77777777" w:rsidR="00A93AE7" w:rsidRPr="007D164B" w:rsidRDefault="00A93AE7" w:rsidP="00A93AE7">
      <w:pPr>
        <w:rPr>
          <w:rFonts w:ascii="Calibri" w:hAnsi="Calibri"/>
          <w:sz w:val="22"/>
          <w:szCs w:val="22"/>
        </w:rPr>
      </w:pPr>
      <w:r w:rsidRPr="007D164B">
        <w:rPr>
          <w:rFonts w:ascii="Calibri" w:hAnsi="Calibri"/>
          <w:sz w:val="22"/>
          <w:szCs w:val="22"/>
        </w:rPr>
        <w:t>Bankovní ústav</w:t>
      </w:r>
      <w:r w:rsidR="007D164B">
        <w:rPr>
          <w:rFonts w:ascii="Calibri" w:hAnsi="Calibri"/>
          <w:sz w:val="22"/>
          <w:szCs w:val="22"/>
        </w:rPr>
        <w:t>:</w:t>
      </w:r>
      <w:r w:rsidR="007D164B">
        <w:rPr>
          <w:rFonts w:ascii="Calibri" w:hAnsi="Calibri"/>
          <w:sz w:val="22"/>
          <w:szCs w:val="22"/>
        </w:rPr>
        <w:tab/>
      </w:r>
      <w:r w:rsidR="007D164B">
        <w:rPr>
          <w:rFonts w:ascii="Calibri" w:hAnsi="Calibri"/>
          <w:sz w:val="22"/>
          <w:szCs w:val="22"/>
        </w:rPr>
        <w:tab/>
      </w:r>
      <w:r w:rsidRPr="007D164B">
        <w:rPr>
          <w:rFonts w:ascii="Calibri" w:hAnsi="Calibri"/>
          <w:sz w:val="22"/>
          <w:szCs w:val="22"/>
        </w:rPr>
        <w:tab/>
        <w:t>Komerční banka, a.s.</w:t>
      </w:r>
    </w:p>
    <w:p w14:paraId="629C411E" w14:textId="77777777" w:rsidR="00A93AE7" w:rsidRDefault="00A93AE7" w:rsidP="00A93AE7">
      <w:pPr>
        <w:rPr>
          <w:rFonts w:ascii="Calibri" w:hAnsi="Calibri"/>
          <w:sz w:val="22"/>
          <w:szCs w:val="22"/>
        </w:rPr>
      </w:pPr>
      <w:r w:rsidRPr="007D164B">
        <w:rPr>
          <w:rFonts w:ascii="Calibri" w:hAnsi="Calibri"/>
          <w:sz w:val="22"/>
          <w:szCs w:val="22"/>
        </w:rPr>
        <w:t>Číslo účtu</w:t>
      </w:r>
      <w:r w:rsidR="007D164B">
        <w:rPr>
          <w:rFonts w:ascii="Calibri" w:hAnsi="Calibri"/>
          <w:sz w:val="22"/>
          <w:szCs w:val="22"/>
        </w:rPr>
        <w:t>:</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19838081/0100</w:t>
      </w:r>
    </w:p>
    <w:p w14:paraId="1F7B162F" w14:textId="77777777" w:rsidR="003B1B15" w:rsidRPr="007D164B" w:rsidRDefault="003B1B15" w:rsidP="003B1B15">
      <w:pPr>
        <w:rPr>
          <w:rFonts w:ascii="Calibri" w:hAnsi="Calibri"/>
          <w:sz w:val="22"/>
          <w:szCs w:val="22"/>
        </w:rPr>
      </w:pPr>
      <w:r w:rsidRPr="007D164B">
        <w:rPr>
          <w:rFonts w:ascii="Calibri" w:hAnsi="Calibri"/>
          <w:sz w:val="22"/>
          <w:szCs w:val="22"/>
        </w:rPr>
        <w:t>E-mail</w:t>
      </w: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hyperlink r:id="rId9" w:history="1">
        <w:r w:rsidRPr="007D164B">
          <w:rPr>
            <w:rStyle w:val="Hypertextovodkaz"/>
            <w:rFonts w:ascii="Calibri" w:hAnsi="Calibri"/>
            <w:sz w:val="22"/>
            <w:szCs w:val="22"/>
          </w:rPr>
          <w:t>hladis@sespha8.cz</w:t>
        </w:r>
      </w:hyperlink>
    </w:p>
    <w:p w14:paraId="500ECD55" w14:textId="77777777" w:rsidR="003B1B15" w:rsidRPr="007D164B" w:rsidRDefault="003B1B15" w:rsidP="003B1B15">
      <w:pPr>
        <w:rPr>
          <w:rFonts w:ascii="Calibri" w:hAnsi="Calibri"/>
          <w:sz w:val="22"/>
          <w:szCs w:val="22"/>
        </w:rPr>
      </w:pPr>
      <w:r>
        <w:rPr>
          <w:rFonts w:ascii="Calibri" w:hAnsi="Calibri"/>
          <w:sz w:val="22"/>
          <w:szCs w:val="22"/>
        </w:rPr>
        <w:t>Kontaktní osoba:</w:t>
      </w:r>
      <w:r>
        <w:rPr>
          <w:rFonts w:ascii="Calibri" w:hAnsi="Calibri"/>
          <w:sz w:val="22"/>
          <w:szCs w:val="22"/>
        </w:rPr>
        <w:tab/>
      </w:r>
      <w:r>
        <w:rPr>
          <w:rFonts w:ascii="Calibri" w:hAnsi="Calibri"/>
          <w:sz w:val="22"/>
          <w:szCs w:val="22"/>
        </w:rPr>
        <w:tab/>
      </w:r>
      <w:r w:rsidR="00393212" w:rsidRPr="00393212">
        <w:rPr>
          <w:rFonts w:ascii="Calibri" w:hAnsi="Calibri"/>
          <w:sz w:val="22"/>
          <w:szCs w:val="22"/>
        </w:rPr>
        <w:t>Ing. Jaroslav Šach</w:t>
      </w:r>
      <w:r w:rsidRPr="00393212">
        <w:rPr>
          <w:rFonts w:ascii="Calibri" w:hAnsi="Calibri"/>
          <w:sz w:val="22"/>
          <w:szCs w:val="22"/>
        </w:rPr>
        <w:t xml:space="preserve">, tel: </w:t>
      </w:r>
      <w:r w:rsidR="00393212" w:rsidRPr="00393212">
        <w:rPr>
          <w:rFonts w:ascii="Calibri" w:hAnsi="Calibri"/>
          <w:sz w:val="22"/>
          <w:szCs w:val="22"/>
        </w:rPr>
        <w:t>725 429 462</w:t>
      </w:r>
      <w:r w:rsidRPr="00393212">
        <w:rPr>
          <w:rFonts w:ascii="Calibri" w:hAnsi="Calibri"/>
          <w:sz w:val="22"/>
          <w:szCs w:val="22"/>
        </w:rPr>
        <w:t xml:space="preserve">, </w:t>
      </w:r>
      <w:r w:rsidR="00D97647" w:rsidRPr="00393212">
        <w:rPr>
          <w:rFonts w:ascii="Calibri" w:hAnsi="Calibri"/>
          <w:sz w:val="22"/>
          <w:szCs w:val="22"/>
        </w:rPr>
        <w:t xml:space="preserve">e-mail: </w:t>
      </w:r>
      <w:hyperlink r:id="rId10" w:history="1">
        <w:r w:rsidR="00393212" w:rsidRPr="00393212">
          <w:rPr>
            <w:rStyle w:val="Hypertextovodkaz"/>
            <w:rFonts w:ascii="Calibri" w:hAnsi="Calibri"/>
            <w:sz w:val="22"/>
            <w:szCs w:val="22"/>
          </w:rPr>
          <w:t>sach@sespha8.cz</w:t>
        </w:r>
      </w:hyperlink>
    </w:p>
    <w:p w14:paraId="62E821EC" w14:textId="77777777" w:rsidR="003B1B15" w:rsidRPr="007D164B" w:rsidRDefault="003B1B15" w:rsidP="00A93AE7">
      <w:pPr>
        <w:rPr>
          <w:rFonts w:ascii="Calibri" w:hAnsi="Calibri"/>
          <w:sz w:val="22"/>
          <w:szCs w:val="22"/>
        </w:rPr>
      </w:pPr>
    </w:p>
    <w:p w14:paraId="7E6A5816" w14:textId="77777777" w:rsidR="00EC6B60" w:rsidRPr="007D164B" w:rsidRDefault="00EC6B60" w:rsidP="007D164B">
      <w:pPr>
        <w:rPr>
          <w:rFonts w:ascii="Calibri" w:hAnsi="Calibri"/>
          <w:bCs/>
          <w:sz w:val="22"/>
          <w:szCs w:val="22"/>
        </w:rPr>
      </w:pPr>
      <w:r w:rsidRPr="007D164B">
        <w:rPr>
          <w:rFonts w:ascii="Calibri" w:hAnsi="Calibri"/>
          <w:bCs/>
          <w:sz w:val="22"/>
          <w:szCs w:val="22"/>
        </w:rPr>
        <w:t>(dále jen „</w:t>
      </w:r>
      <w:r w:rsidRPr="007D164B">
        <w:rPr>
          <w:rFonts w:ascii="Calibri" w:hAnsi="Calibri"/>
          <w:b/>
          <w:sz w:val="22"/>
          <w:szCs w:val="22"/>
        </w:rPr>
        <w:t>objednatel</w:t>
      </w:r>
      <w:r w:rsidRPr="007D164B">
        <w:rPr>
          <w:rFonts w:ascii="Calibri" w:hAnsi="Calibri"/>
          <w:bCs/>
          <w:sz w:val="22"/>
          <w:szCs w:val="22"/>
        </w:rPr>
        <w:t>“)</w:t>
      </w:r>
    </w:p>
    <w:p w14:paraId="50C23FC6" w14:textId="77777777" w:rsidR="00422821" w:rsidRDefault="00422821" w:rsidP="007D164B">
      <w:pPr>
        <w:rPr>
          <w:rFonts w:ascii="Calibri" w:hAnsi="Calibri"/>
          <w:bCs/>
          <w:sz w:val="22"/>
          <w:szCs w:val="22"/>
        </w:rPr>
      </w:pPr>
    </w:p>
    <w:p w14:paraId="47156B77" w14:textId="77777777" w:rsidR="00EC6B60" w:rsidRPr="00422821" w:rsidRDefault="00EC6B60" w:rsidP="007D164B">
      <w:pPr>
        <w:rPr>
          <w:rFonts w:ascii="Calibri" w:hAnsi="Calibri"/>
          <w:b/>
          <w:sz w:val="22"/>
          <w:szCs w:val="22"/>
        </w:rPr>
      </w:pPr>
      <w:r w:rsidRPr="00422821">
        <w:rPr>
          <w:rFonts w:ascii="Calibri" w:hAnsi="Calibri"/>
          <w:b/>
          <w:sz w:val="22"/>
          <w:szCs w:val="22"/>
        </w:rPr>
        <w:t>a</w:t>
      </w:r>
    </w:p>
    <w:p w14:paraId="1BC89A96" w14:textId="77777777" w:rsidR="00774216" w:rsidRPr="007D164B" w:rsidRDefault="00774216" w:rsidP="00EC6B60">
      <w:pPr>
        <w:tabs>
          <w:tab w:val="left" w:pos="2880"/>
        </w:tabs>
        <w:jc w:val="both"/>
        <w:rPr>
          <w:rFonts w:ascii="Calibri" w:hAnsi="Calibri"/>
          <w:b/>
          <w:sz w:val="22"/>
          <w:szCs w:val="22"/>
        </w:rPr>
      </w:pPr>
    </w:p>
    <w:p w14:paraId="79DF249C" w14:textId="77777777" w:rsidR="00EC6B60" w:rsidRPr="007D164B" w:rsidRDefault="00EC6B60" w:rsidP="007D164B">
      <w:pPr>
        <w:numPr>
          <w:ilvl w:val="0"/>
          <w:numId w:val="23"/>
        </w:numPr>
        <w:ind w:right="-263" w:hanging="720"/>
        <w:rPr>
          <w:rFonts w:ascii="Calibri" w:hAnsi="Calibri"/>
          <w:b/>
          <w:sz w:val="22"/>
          <w:szCs w:val="22"/>
        </w:rPr>
      </w:pPr>
      <w:r w:rsidRPr="007D164B">
        <w:rPr>
          <w:rFonts w:ascii="Calibri" w:hAnsi="Calibri"/>
          <w:b/>
          <w:sz w:val="22"/>
          <w:szCs w:val="22"/>
        </w:rPr>
        <w:t>Zhotovitel:</w:t>
      </w:r>
      <w:r w:rsidRPr="007D164B">
        <w:rPr>
          <w:rFonts w:ascii="Calibri" w:hAnsi="Calibri"/>
          <w:b/>
          <w:sz w:val="22"/>
          <w:szCs w:val="22"/>
        </w:rPr>
        <w:tab/>
      </w:r>
      <w:r w:rsidR="007D164B">
        <w:rPr>
          <w:rFonts w:ascii="Calibri" w:hAnsi="Calibri"/>
          <w:b/>
          <w:sz w:val="22"/>
          <w:szCs w:val="22"/>
        </w:rPr>
        <w:tab/>
      </w:r>
    </w:p>
    <w:p w14:paraId="008C76C0" w14:textId="77777777" w:rsidR="00EC6B60" w:rsidRPr="007D164B" w:rsidRDefault="007B2C30" w:rsidP="00EC6B60">
      <w:pPr>
        <w:tabs>
          <w:tab w:val="left" w:pos="2880"/>
        </w:tabs>
        <w:jc w:val="both"/>
        <w:rPr>
          <w:rFonts w:ascii="Calibri" w:hAnsi="Calibri"/>
          <w:sz w:val="22"/>
          <w:szCs w:val="22"/>
        </w:rPr>
      </w:pPr>
      <w:r w:rsidRPr="007D164B">
        <w:rPr>
          <w:rFonts w:ascii="Calibri" w:hAnsi="Calibri"/>
          <w:sz w:val="22"/>
          <w:szCs w:val="22"/>
        </w:rPr>
        <w:t>Sídlo</w:t>
      </w:r>
      <w:r w:rsidR="007D164B">
        <w:rPr>
          <w:rFonts w:ascii="Calibri" w:hAnsi="Calibri"/>
          <w:sz w:val="22"/>
          <w:szCs w:val="22"/>
        </w:rPr>
        <w:t>:</w:t>
      </w:r>
      <w:r w:rsidR="00EC6B60" w:rsidRPr="007D164B">
        <w:rPr>
          <w:rFonts w:ascii="Calibri" w:hAnsi="Calibri"/>
          <w:sz w:val="22"/>
          <w:szCs w:val="22"/>
        </w:rPr>
        <w:tab/>
      </w:r>
      <w:r w:rsidR="003B1B15">
        <w:rPr>
          <w:rFonts w:ascii="Calibri" w:hAnsi="Calibri"/>
          <w:sz w:val="22"/>
          <w:szCs w:val="22"/>
        </w:rPr>
        <w:t>…………………………………</w:t>
      </w:r>
    </w:p>
    <w:p w14:paraId="27B463D1" w14:textId="77777777" w:rsidR="00EC6B60" w:rsidRPr="007D164B" w:rsidRDefault="007D164B" w:rsidP="00EC6B60">
      <w:pPr>
        <w:tabs>
          <w:tab w:val="left" w:pos="2880"/>
        </w:tabs>
        <w:jc w:val="both"/>
        <w:rPr>
          <w:rFonts w:ascii="Calibri" w:hAnsi="Calibri"/>
          <w:sz w:val="22"/>
          <w:szCs w:val="22"/>
        </w:rPr>
      </w:pPr>
      <w:r>
        <w:rPr>
          <w:rFonts w:ascii="Calibri" w:hAnsi="Calibri"/>
          <w:sz w:val="22"/>
          <w:szCs w:val="22"/>
        </w:rPr>
        <w:t>Z</w:t>
      </w:r>
      <w:r w:rsidR="00EC6B60" w:rsidRPr="007D164B">
        <w:rPr>
          <w:rFonts w:ascii="Calibri" w:hAnsi="Calibri"/>
          <w:sz w:val="22"/>
          <w:szCs w:val="22"/>
        </w:rPr>
        <w:t>astoupen:</w:t>
      </w:r>
      <w:r w:rsidR="00EC6B60" w:rsidRPr="007D164B">
        <w:rPr>
          <w:rFonts w:ascii="Calibri" w:hAnsi="Calibri"/>
          <w:sz w:val="22"/>
          <w:szCs w:val="22"/>
        </w:rPr>
        <w:tab/>
      </w:r>
      <w:r w:rsidR="003B1B15">
        <w:rPr>
          <w:rFonts w:ascii="Calibri" w:hAnsi="Calibri"/>
          <w:sz w:val="22"/>
          <w:szCs w:val="22"/>
        </w:rPr>
        <w:t>…………………………………</w:t>
      </w:r>
    </w:p>
    <w:p w14:paraId="4E660804"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IČ</w:t>
      </w:r>
      <w:r w:rsidR="007D164B">
        <w:rPr>
          <w:rFonts w:ascii="Calibri" w:hAnsi="Calibri"/>
          <w:sz w:val="22"/>
          <w:szCs w:val="22"/>
        </w:rPr>
        <w:t>O</w:t>
      </w:r>
      <w:r w:rsidRPr="007D164B">
        <w:rPr>
          <w:rFonts w:ascii="Calibri" w:hAnsi="Calibri"/>
          <w:sz w:val="22"/>
          <w:szCs w:val="22"/>
        </w:rPr>
        <w:t>:</w:t>
      </w:r>
      <w:r w:rsidRPr="007D164B">
        <w:rPr>
          <w:rFonts w:ascii="Calibri" w:hAnsi="Calibri"/>
          <w:sz w:val="22"/>
          <w:szCs w:val="22"/>
        </w:rPr>
        <w:tab/>
      </w:r>
      <w:r w:rsidR="007D164B">
        <w:rPr>
          <w:rFonts w:ascii="Calibri" w:hAnsi="Calibri"/>
          <w:sz w:val="22"/>
          <w:szCs w:val="22"/>
        </w:rPr>
        <w:tab/>
      </w:r>
      <w:r w:rsidR="003B1B15">
        <w:rPr>
          <w:rFonts w:ascii="Calibri" w:hAnsi="Calibri"/>
          <w:sz w:val="22"/>
          <w:szCs w:val="22"/>
        </w:rPr>
        <w:t>…………………………………</w:t>
      </w:r>
    </w:p>
    <w:p w14:paraId="3B4E648C"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DIČ</w:t>
      </w:r>
      <w:r w:rsidR="007D164B">
        <w:rPr>
          <w:rFonts w:ascii="Calibri" w:hAnsi="Calibri"/>
          <w:sz w:val="22"/>
          <w:szCs w:val="22"/>
        </w:rPr>
        <w:t>:</w:t>
      </w:r>
      <w:r w:rsidR="007D164B">
        <w:rPr>
          <w:rFonts w:ascii="Calibri" w:hAnsi="Calibri"/>
          <w:sz w:val="22"/>
          <w:szCs w:val="22"/>
        </w:rPr>
        <w:tab/>
      </w:r>
      <w:r w:rsidRPr="007D164B">
        <w:rPr>
          <w:rFonts w:ascii="Calibri" w:hAnsi="Calibri"/>
          <w:sz w:val="22"/>
          <w:szCs w:val="22"/>
        </w:rPr>
        <w:tab/>
      </w:r>
      <w:r w:rsidR="003B1B15">
        <w:rPr>
          <w:rFonts w:ascii="Calibri" w:hAnsi="Calibri"/>
          <w:sz w:val="22"/>
          <w:szCs w:val="22"/>
        </w:rPr>
        <w:t>…………………………………</w:t>
      </w:r>
    </w:p>
    <w:p w14:paraId="49741DFC"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Z</w:t>
      </w:r>
      <w:r w:rsidR="00EC6B60" w:rsidRPr="007D164B">
        <w:rPr>
          <w:rFonts w:ascii="Calibri" w:hAnsi="Calibri"/>
          <w:sz w:val="22"/>
          <w:szCs w:val="22"/>
        </w:rPr>
        <w:t>ápis v obchodním rejstříku:</w:t>
      </w:r>
      <w:r w:rsidR="00EC6B60" w:rsidRPr="007D164B">
        <w:rPr>
          <w:rFonts w:ascii="Calibri" w:hAnsi="Calibri"/>
          <w:sz w:val="22"/>
          <w:szCs w:val="22"/>
        </w:rPr>
        <w:tab/>
      </w:r>
      <w:r w:rsidR="003B1B15">
        <w:rPr>
          <w:rFonts w:ascii="Calibri" w:hAnsi="Calibri"/>
          <w:sz w:val="22"/>
          <w:szCs w:val="22"/>
        </w:rPr>
        <w:t>…………………………………</w:t>
      </w:r>
    </w:p>
    <w:p w14:paraId="06AF1F32"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B</w:t>
      </w:r>
      <w:r w:rsidR="00EC6B60" w:rsidRPr="007D164B">
        <w:rPr>
          <w:rFonts w:ascii="Calibri" w:hAnsi="Calibri"/>
          <w:sz w:val="22"/>
          <w:szCs w:val="22"/>
        </w:rPr>
        <w:t xml:space="preserve">ankovní </w:t>
      </w:r>
      <w:r w:rsidR="003B1B15">
        <w:rPr>
          <w:rFonts w:ascii="Calibri" w:hAnsi="Calibri"/>
          <w:sz w:val="22"/>
          <w:szCs w:val="22"/>
        </w:rPr>
        <w:t>ústav</w:t>
      </w:r>
      <w:r w:rsidR="00EC6B60" w:rsidRPr="007D164B">
        <w:rPr>
          <w:rFonts w:ascii="Calibri" w:hAnsi="Calibri"/>
          <w:sz w:val="22"/>
          <w:szCs w:val="22"/>
        </w:rPr>
        <w:t>:</w:t>
      </w:r>
      <w:r w:rsidR="00EC6B60" w:rsidRPr="007D164B">
        <w:rPr>
          <w:rFonts w:ascii="Calibri" w:hAnsi="Calibri"/>
          <w:sz w:val="22"/>
          <w:szCs w:val="22"/>
        </w:rPr>
        <w:tab/>
      </w:r>
      <w:r w:rsidR="003B1B15">
        <w:rPr>
          <w:rFonts w:ascii="Calibri" w:hAnsi="Calibri"/>
          <w:sz w:val="22"/>
          <w:szCs w:val="22"/>
        </w:rPr>
        <w:t>…………………………………</w:t>
      </w:r>
    </w:p>
    <w:p w14:paraId="074C820E"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Č</w:t>
      </w:r>
      <w:r w:rsidR="00EC6B60" w:rsidRPr="007D164B">
        <w:rPr>
          <w:rFonts w:ascii="Calibri" w:hAnsi="Calibri"/>
          <w:sz w:val="22"/>
          <w:szCs w:val="22"/>
        </w:rPr>
        <w:t>íslo účtu:</w:t>
      </w:r>
      <w:r w:rsidR="00EC6B60" w:rsidRPr="007D164B">
        <w:rPr>
          <w:rFonts w:ascii="Calibri" w:hAnsi="Calibri"/>
          <w:sz w:val="22"/>
          <w:szCs w:val="22"/>
        </w:rPr>
        <w:tab/>
      </w:r>
      <w:r w:rsidR="003B1B15">
        <w:rPr>
          <w:rFonts w:ascii="Calibri" w:hAnsi="Calibri"/>
          <w:sz w:val="22"/>
          <w:szCs w:val="22"/>
        </w:rPr>
        <w:t>…………………………………</w:t>
      </w:r>
    </w:p>
    <w:p w14:paraId="1D26121A"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E-mail:</w:t>
      </w:r>
      <w:r w:rsidRPr="007D164B">
        <w:rPr>
          <w:rFonts w:ascii="Calibri" w:hAnsi="Calibri"/>
          <w:sz w:val="22"/>
          <w:szCs w:val="22"/>
        </w:rPr>
        <w:tab/>
      </w:r>
      <w:r w:rsidR="003B1B15">
        <w:rPr>
          <w:rFonts w:ascii="Calibri" w:hAnsi="Calibri"/>
          <w:sz w:val="22"/>
          <w:szCs w:val="22"/>
        </w:rPr>
        <w:t>…………………………………</w:t>
      </w:r>
    </w:p>
    <w:p w14:paraId="58914011" w14:textId="77777777" w:rsidR="00915E24" w:rsidRPr="007D164B" w:rsidRDefault="00D97647" w:rsidP="007D164B">
      <w:pPr>
        <w:tabs>
          <w:tab w:val="left" w:pos="2880"/>
        </w:tabs>
        <w:autoSpaceDE w:val="0"/>
        <w:autoSpaceDN w:val="0"/>
        <w:adjustRightInd w:val="0"/>
        <w:rPr>
          <w:rFonts w:ascii="Calibri" w:hAnsi="Calibri"/>
          <w:sz w:val="22"/>
          <w:szCs w:val="22"/>
        </w:rPr>
      </w:pPr>
      <w:r>
        <w:rPr>
          <w:rFonts w:ascii="Calibri" w:hAnsi="Calibri"/>
          <w:sz w:val="22"/>
          <w:szCs w:val="22"/>
        </w:rPr>
        <w:t>Kontaktní osoba:</w:t>
      </w:r>
      <w:r>
        <w:rPr>
          <w:rFonts w:ascii="Calibri" w:hAnsi="Calibri"/>
          <w:sz w:val="22"/>
          <w:szCs w:val="22"/>
        </w:rPr>
        <w:tab/>
        <w:t>……………………</w:t>
      </w:r>
      <w:r w:rsidRPr="00D97647">
        <w:rPr>
          <w:rFonts w:ascii="Calibri" w:hAnsi="Calibri"/>
          <w:sz w:val="22"/>
          <w:szCs w:val="22"/>
        </w:rPr>
        <w:t xml:space="preserve">, tel: </w:t>
      </w:r>
      <w:r>
        <w:rPr>
          <w:rFonts w:ascii="Calibri" w:hAnsi="Calibri"/>
          <w:sz w:val="22"/>
          <w:szCs w:val="22"/>
        </w:rPr>
        <w:t>……………………</w:t>
      </w:r>
      <w:r w:rsidRPr="00D97647">
        <w:rPr>
          <w:rFonts w:ascii="Calibri" w:hAnsi="Calibri"/>
          <w:sz w:val="22"/>
          <w:szCs w:val="22"/>
        </w:rPr>
        <w:t xml:space="preserve">, </w:t>
      </w:r>
      <w:r>
        <w:rPr>
          <w:rFonts w:ascii="Calibri" w:hAnsi="Calibri"/>
          <w:sz w:val="22"/>
          <w:szCs w:val="22"/>
        </w:rPr>
        <w:t>e-mail: …………………………………</w:t>
      </w:r>
    </w:p>
    <w:p w14:paraId="5753B719" w14:textId="77777777" w:rsidR="00EC6B60" w:rsidRDefault="00EC6B60" w:rsidP="00DB013B">
      <w:pPr>
        <w:tabs>
          <w:tab w:val="left" w:pos="2880"/>
        </w:tabs>
        <w:autoSpaceDE w:val="0"/>
        <w:autoSpaceDN w:val="0"/>
        <w:adjustRightInd w:val="0"/>
        <w:spacing w:after="120"/>
        <w:rPr>
          <w:rFonts w:ascii="Calibri" w:hAnsi="Calibri"/>
          <w:bCs/>
          <w:sz w:val="22"/>
          <w:szCs w:val="22"/>
        </w:rPr>
      </w:pPr>
      <w:r w:rsidRPr="007D164B">
        <w:rPr>
          <w:rFonts w:ascii="Calibri" w:hAnsi="Calibri"/>
          <w:bCs/>
          <w:sz w:val="22"/>
          <w:szCs w:val="22"/>
        </w:rPr>
        <w:t>(dále jen „</w:t>
      </w:r>
      <w:r w:rsidRPr="007D164B">
        <w:rPr>
          <w:rFonts w:ascii="Calibri" w:hAnsi="Calibri"/>
          <w:b/>
          <w:sz w:val="22"/>
          <w:szCs w:val="22"/>
        </w:rPr>
        <w:t>zhotovitel</w:t>
      </w:r>
      <w:r w:rsidRPr="007D164B">
        <w:rPr>
          <w:rFonts w:ascii="Calibri" w:hAnsi="Calibri"/>
          <w:bCs/>
          <w:sz w:val="22"/>
          <w:szCs w:val="22"/>
        </w:rPr>
        <w:t>“)</w:t>
      </w:r>
    </w:p>
    <w:p w14:paraId="41A41BA4" w14:textId="77777777" w:rsidR="00DB013B" w:rsidRPr="007D164B" w:rsidRDefault="00DB013B" w:rsidP="00DB013B">
      <w:pPr>
        <w:tabs>
          <w:tab w:val="left" w:pos="2880"/>
        </w:tabs>
        <w:autoSpaceDE w:val="0"/>
        <w:autoSpaceDN w:val="0"/>
        <w:adjustRightInd w:val="0"/>
        <w:spacing w:after="120"/>
        <w:rPr>
          <w:rFonts w:ascii="Calibri" w:hAnsi="Calibri"/>
          <w:bCs/>
          <w:sz w:val="22"/>
          <w:szCs w:val="22"/>
        </w:rPr>
      </w:pPr>
      <w:r>
        <w:rPr>
          <w:rFonts w:ascii="Calibri" w:hAnsi="Calibri"/>
          <w:bCs/>
          <w:sz w:val="22"/>
          <w:szCs w:val="22"/>
        </w:rPr>
        <w:t>(dále společně také jen „</w:t>
      </w:r>
      <w:r w:rsidRPr="00DB013B">
        <w:rPr>
          <w:rFonts w:ascii="Calibri" w:hAnsi="Calibri"/>
          <w:b/>
          <w:sz w:val="22"/>
          <w:szCs w:val="22"/>
        </w:rPr>
        <w:t>smluvní strany</w:t>
      </w:r>
      <w:r>
        <w:rPr>
          <w:rFonts w:ascii="Calibri" w:hAnsi="Calibri"/>
          <w:bCs/>
          <w:sz w:val="22"/>
          <w:szCs w:val="22"/>
        </w:rPr>
        <w:t>“)</w:t>
      </w:r>
    </w:p>
    <w:p w14:paraId="4FC52916" w14:textId="77777777" w:rsidR="00D97647" w:rsidRDefault="00D97647" w:rsidP="00D97647">
      <w:pPr>
        <w:tabs>
          <w:tab w:val="left" w:pos="2880"/>
        </w:tabs>
        <w:autoSpaceDE w:val="0"/>
        <w:autoSpaceDN w:val="0"/>
        <w:adjustRightInd w:val="0"/>
        <w:jc w:val="center"/>
        <w:rPr>
          <w:rFonts w:ascii="Calibri" w:hAnsi="Calibri"/>
          <w:bCs/>
          <w:sz w:val="22"/>
          <w:szCs w:val="22"/>
        </w:rPr>
      </w:pPr>
    </w:p>
    <w:p w14:paraId="59C607E8" w14:textId="77777777" w:rsidR="00401A68" w:rsidRPr="007D164B" w:rsidRDefault="00DB013B" w:rsidP="00D97647">
      <w:pPr>
        <w:tabs>
          <w:tab w:val="left" w:pos="2880"/>
        </w:tabs>
        <w:autoSpaceDE w:val="0"/>
        <w:autoSpaceDN w:val="0"/>
        <w:adjustRightInd w:val="0"/>
        <w:jc w:val="center"/>
        <w:rPr>
          <w:rFonts w:ascii="Calibri" w:hAnsi="Calibri"/>
          <w:b/>
          <w:bCs/>
          <w:sz w:val="22"/>
          <w:szCs w:val="22"/>
        </w:rPr>
      </w:pPr>
      <w:r w:rsidRPr="00D97647">
        <w:rPr>
          <w:rFonts w:ascii="Calibri" w:hAnsi="Calibri"/>
          <w:b/>
          <w:sz w:val="22"/>
          <w:szCs w:val="22"/>
        </w:rPr>
        <w:t>u</w:t>
      </w:r>
      <w:r w:rsidR="00915E24" w:rsidRPr="00D97647">
        <w:rPr>
          <w:rFonts w:ascii="Calibri" w:hAnsi="Calibri"/>
          <w:b/>
          <w:sz w:val="22"/>
          <w:szCs w:val="22"/>
        </w:rPr>
        <w:t>zavírají</w:t>
      </w:r>
      <w:r w:rsidR="00D97647" w:rsidRPr="00D97647">
        <w:rPr>
          <w:rFonts w:ascii="Calibri" w:hAnsi="Calibri"/>
          <w:b/>
          <w:sz w:val="22"/>
          <w:szCs w:val="22"/>
        </w:rPr>
        <w:t xml:space="preserve"> </w:t>
      </w:r>
      <w:r w:rsidR="00915E24" w:rsidRPr="00D97647">
        <w:rPr>
          <w:rFonts w:ascii="Calibri" w:hAnsi="Calibri"/>
          <w:b/>
          <w:sz w:val="22"/>
          <w:szCs w:val="22"/>
        </w:rPr>
        <w:t>tuto</w:t>
      </w:r>
      <w:r w:rsidRPr="00D97647">
        <w:rPr>
          <w:rFonts w:ascii="Calibri" w:hAnsi="Calibri"/>
          <w:b/>
          <w:sz w:val="22"/>
          <w:szCs w:val="22"/>
        </w:rPr>
        <w:t xml:space="preserve"> </w:t>
      </w:r>
      <w:r w:rsidR="00915E24" w:rsidRPr="00D97647">
        <w:rPr>
          <w:rFonts w:ascii="Calibri" w:hAnsi="Calibri"/>
          <w:b/>
          <w:sz w:val="22"/>
          <w:szCs w:val="22"/>
        </w:rPr>
        <w:t>smlouvu o dílo</w:t>
      </w:r>
      <w:r w:rsidRPr="00D97647">
        <w:rPr>
          <w:rFonts w:ascii="Calibri" w:hAnsi="Calibri"/>
          <w:b/>
          <w:sz w:val="22"/>
          <w:szCs w:val="22"/>
        </w:rPr>
        <w:t>:</w:t>
      </w:r>
      <w:r w:rsidRPr="00D97647">
        <w:rPr>
          <w:rFonts w:ascii="Calibri" w:hAnsi="Calibri"/>
          <w:b/>
          <w:sz w:val="22"/>
          <w:szCs w:val="22"/>
        </w:rPr>
        <w:br w:type="page"/>
      </w:r>
      <w:r w:rsidR="00401A68" w:rsidRPr="007D164B">
        <w:rPr>
          <w:rFonts w:ascii="Calibri" w:hAnsi="Calibri"/>
          <w:b/>
          <w:bCs/>
          <w:sz w:val="22"/>
          <w:szCs w:val="22"/>
        </w:rPr>
        <w:lastRenderedPageBreak/>
        <w:t>Čl. II.</w:t>
      </w:r>
    </w:p>
    <w:p w14:paraId="1D2A4419" w14:textId="77777777" w:rsidR="00401A68" w:rsidRPr="007D164B" w:rsidRDefault="00401A68" w:rsidP="00EF759A">
      <w:pPr>
        <w:pStyle w:val="Nadpis6"/>
        <w:spacing w:after="120" w:line="240" w:lineRule="atLeast"/>
        <w:rPr>
          <w:rFonts w:ascii="Calibri" w:hAnsi="Calibri"/>
          <w:color w:val="auto"/>
          <w:sz w:val="22"/>
          <w:szCs w:val="22"/>
        </w:rPr>
      </w:pPr>
      <w:r w:rsidRPr="007D164B">
        <w:rPr>
          <w:rFonts w:ascii="Calibri" w:hAnsi="Calibri"/>
          <w:color w:val="auto"/>
          <w:sz w:val="22"/>
          <w:szCs w:val="22"/>
        </w:rPr>
        <w:t>PŘEDMĚT SMLOUVY</w:t>
      </w:r>
    </w:p>
    <w:p w14:paraId="79832D60" w14:textId="0CFBBC3E" w:rsidR="0075250B" w:rsidRPr="00DC43B9" w:rsidRDefault="0075250B" w:rsidP="009D6B5E">
      <w:pPr>
        <w:pStyle w:val="Zkladntextodsazen2"/>
        <w:numPr>
          <w:ilvl w:val="1"/>
          <w:numId w:val="10"/>
        </w:numPr>
        <w:tabs>
          <w:tab w:val="clear" w:pos="360"/>
          <w:tab w:val="clear" w:pos="540"/>
          <w:tab w:val="num" w:pos="-426"/>
          <w:tab w:val="left" w:pos="0"/>
        </w:tabs>
        <w:spacing w:after="120"/>
        <w:ind w:left="709" w:hanging="709"/>
        <w:jc w:val="both"/>
        <w:rPr>
          <w:rFonts w:ascii="Calibri" w:hAnsi="Calibri"/>
        </w:rPr>
      </w:pPr>
      <w:r w:rsidRPr="00DC43B9">
        <w:rPr>
          <w:rFonts w:ascii="Calibri" w:hAnsi="Calibri"/>
        </w:rPr>
        <w:t xml:space="preserve">Objednatel uzavírá tuto smlouvu se zhotovitelem jako vítězným dodavatelem v rámci zadávacího řízení na veřejnou zakázku malého rozsahu s názvem </w:t>
      </w:r>
      <w:r w:rsidR="00DC43B9" w:rsidRPr="00DC43B9">
        <w:rPr>
          <w:rFonts w:ascii="Calibri" w:hAnsi="Calibri"/>
          <w:b/>
          <w:bCs/>
        </w:rPr>
        <w:t>„Rekonstrukce zázemí softballového hřiště</w:t>
      </w:r>
      <w:r w:rsidR="00DC43B9">
        <w:rPr>
          <w:rFonts w:ascii="Calibri" w:hAnsi="Calibri"/>
          <w:b/>
          <w:bCs/>
        </w:rPr>
        <w:t xml:space="preserve"> </w:t>
      </w:r>
      <w:r w:rsidR="00DC43B9" w:rsidRPr="00DC43B9">
        <w:rPr>
          <w:rFonts w:ascii="Calibri" w:hAnsi="Calibri"/>
          <w:b/>
          <w:bCs/>
        </w:rPr>
        <w:t>ZŠ Dolákova, Dolákova 1/555, Praha 8 - Bohnice“</w:t>
      </w:r>
    </w:p>
    <w:p w14:paraId="3870A1DA" w14:textId="77777777" w:rsidR="00401A68" w:rsidRPr="007D164B" w:rsidRDefault="00401A68" w:rsidP="00B1664B">
      <w:pPr>
        <w:pStyle w:val="Zkladntextodsazen2"/>
        <w:numPr>
          <w:ilvl w:val="1"/>
          <w:numId w:val="10"/>
        </w:numPr>
        <w:tabs>
          <w:tab w:val="clear" w:pos="360"/>
          <w:tab w:val="clear" w:pos="540"/>
          <w:tab w:val="num" w:pos="-426"/>
          <w:tab w:val="left" w:pos="0"/>
        </w:tabs>
        <w:ind w:left="709" w:hanging="709"/>
        <w:jc w:val="both"/>
        <w:rPr>
          <w:rFonts w:ascii="Calibri" w:hAnsi="Calibri"/>
        </w:rPr>
      </w:pPr>
      <w:r w:rsidRPr="007D164B">
        <w:rPr>
          <w:rFonts w:ascii="Calibri" w:hAnsi="Calibri"/>
        </w:rPr>
        <w:t>Předmětem této smlouvy je závazek zhotovitele provést na svůj náklad a nebezpečí, řádně, včas a</w:t>
      </w:r>
      <w:r w:rsidR="00D97647">
        <w:rPr>
          <w:rFonts w:ascii="Calibri" w:hAnsi="Calibri"/>
        </w:rPr>
        <w:t> </w:t>
      </w:r>
      <w:r w:rsidRPr="007D164B">
        <w:rPr>
          <w:rFonts w:ascii="Calibri" w:hAnsi="Calibri"/>
        </w:rPr>
        <w:t>za podmínek dále stanovených touto smlouv</w:t>
      </w:r>
      <w:r w:rsidR="0020020C" w:rsidRPr="007D164B">
        <w:rPr>
          <w:rFonts w:ascii="Calibri" w:hAnsi="Calibri"/>
        </w:rPr>
        <w:t>ou</w:t>
      </w:r>
      <w:r w:rsidRPr="007D164B">
        <w:rPr>
          <w:rFonts w:ascii="Calibri" w:hAnsi="Calibri"/>
        </w:rPr>
        <w:t xml:space="preserve"> níže specifikované dílo a závazek objednatele dokončené dílo </w:t>
      </w:r>
      <w:r w:rsidR="001434E3" w:rsidRPr="007D164B">
        <w:rPr>
          <w:rFonts w:ascii="Calibri" w:hAnsi="Calibri"/>
        </w:rPr>
        <w:t xml:space="preserve">za stanovených podmínek </w:t>
      </w:r>
      <w:r w:rsidRPr="007D164B">
        <w:rPr>
          <w:rFonts w:ascii="Calibri" w:hAnsi="Calibri"/>
        </w:rPr>
        <w:t>převzít a uhradit zhotoviteli c</w:t>
      </w:r>
      <w:r w:rsidR="001434E3" w:rsidRPr="007D164B">
        <w:rPr>
          <w:rFonts w:ascii="Calibri" w:hAnsi="Calibri"/>
        </w:rPr>
        <w:t xml:space="preserve">enu </w:t>
      </w:r>
      <w:r w:rsidR="00D97647">
        <w:rPr>
          <w:rFonts w:ascii="Calibri" w:hAnsi="Calibri"/>
        </w:rPr>
        <w:t xml:space="preserve">sjednanou </w:t>
      </w:r>
      <w:r w:rsidR="00037924" w:rsidRPr="007D164B">
        <w:rPr>
          <w:rFonts w:ascii="Calibri" w:hAnsi="Calibri"/>
        </w:rPr>
        <w:t xml:space="preserve">v této </w:t>
      </w:r>
      <w:r w:rsidRPr="007D164B">
        <w:rPr>
          <w:rFonts w:ascii="Calibri" w:hAnsi="Calibri"/>
        </w:rPr>
        <w:t>smlouvě.</w:t>
      </w:r>
    </w:p>
    <w:p w14:paraId="53FE0A47" w14:textId="77777777" w:rsidR="00401A68" w:rsidRPr="007D164B" w:rsidRDefault="00401A68" w:rsidP="00B14B5A">
      <w:pPr>
        <w:pStyle w:val="Zkladntextodsazen2"/>
        <w:tabs>
          <w:tab w:val="clear" w:pos="540"/>
          <w:tab w:val="left" w:pos="0"/>
        </w:tabs>
        <w:jc w:val="both"/>
        <w:rPr>
          <w:rFonts w:ascii="Calibri" w:hAnsi="Calibri"/>
          <w:szCs w:val="22"/>
        </w:rPr>
      </w:pPr>
    </w:p>
    <w:p w14:paraId="53DD16B7" w14:textId="77777777" w:rsidR="00401A68" w:rsidRPr="007D164B" w:rsidRDefault="00401A68" w:rsidP="00EF759A">
      <w:pPr>
        <w:pStyle w:val="Zkladntextodsazen2"/>
        <w:tabs>
          <w:tab w:val="clear" w:pos="540"/>
        </w:tabs>
        <w:ind w:left="0" w:firstLine="0"/>
        <w:jc w:val="center"/>
        <w:rPr>
          <w:rFonts w:ascii="Calibri" w:hAnsi="Calibri"/>
          <w:b/>
          <w:szCs w:val="22"/>
        </w:rPr>
      </w:pPr>
      <w:r w:rsidRPr="007D164B">
        <w:rPr>
          <w:rFonts w:ascii="Calibri" w:hAnsi="Calibri"/>
          <w:b/>
          <w:szCs w:val="22"/>
        </w:rPr>
        <w:t>Čl. III.</w:t>
      </w:r>
    </w:p>
    <w:p w14:paraId="63BD4AE9" w14:textId="77777777" w:rsidR="00401A68" w:rsidRPr="007D164B" w:rsidRDefault="00401A68" w:rsidP="00EF759A">
      <w:pPr>
        <w:pStyle w:val="Zkladntextodsazen2"/>
        <w:spacing w:after="120" w:line="240" w:lineRule="atLeast"/>
        <w:ind w:left="0" w:firstLine="0"/>
        <w:jc w:val="center"/>
        <w:rPr>
          <w:rFonts w:ascii="Calibri" w:hAnsi="Calibri"/>
          <w:b/>
          <w:szCs w:val="22"/>
        </w:rPr>
      </w:pPr>
      <w:r w:rsidRPr="007D164B">
        <w:rPr>
          <w:rFonts w:ascii="Calibri" w:hAnsi="Calibri"/>
          <w:b/>
          <w:szCs w:val="22"/>
        </w:rPr>
        <w:t>PŘEDMĚT DÍLA</w:t>
      </w:r>
    </w:p>
    <w:p w14:paraId="6FEFC414" w14:textId="65AF311B" w:rsidR="00A9791A" w:rsidRPr="00DC43B9" w:rsidRDefault="00401A68" w:rsidP="009D6B5E">
      <w:pPr>
        <w:pStyle w:val="Zkladntextodsazen2"/>
        <w:numPr>
          <w:ilvl w:val="1"/>
          <w:numId w:val="1"/>
        </w:numPr>
        <w:tabs>
          <w:tab w:val="clear" w:pos="540"/>
          <w:tab w:val="clear" w:pos="786"/>
        </w:tabs>
        <w:spacing w:after="120" w:line="240" w:lineRule="atLeast"/>
        <w:ind w:left="709" w:hanging="709"/>
        <w:jc w:val="both"/>
        <w:rPr>
          <w:rFonts w:ascii="Calibri" w:hAnsi="Calibri"/>
          <w:szCs w:val="22"/>
        </w:rPr>
      </w:pPr>
      <w:bookmarkStart w:id="0" w:name="_Ref358885506"/>
      <w:r w:rsidRPr="00DC43B9">
        <w:rPr>
          <w:rFonts w:ascii="Calibri" w:hAnsi="Calibri"/>
          <w:szCs w:val="22"/>
        </w:rPr>
        <w:t xml:space="preserve">Zhotovitel se zavazuje, že provede </w:t>
      </w:r>
      <w:r w:rsidR="00E9384E" w:rsidRPr="00DC43B9">
        <w:rPr>
          <w:rFonts w:ascii="Calibri" w:hAnsi="Calibri"/>
          <w:szCs w:val="22"/>
        </w:rPr>
        <w:t>za</w:t>
      </w:r>
      <w:r w:rsidRPr="00DC43B9">
        <w:rPr>
          <w:rFonts w:ascii="Calibri" w:hAnsi="Calibri"/>
          <w:szCs w:val="22"/>
        </w:rPr>
        <w:t xml:space="preserve"> </w:t>
      </w:r>
      <w:r w:rsidR="00EF759A" w:rsidRPr="00DC43B9">
        <w:rPr>
          <w:rFonts w:ascii="Calibri" w:hAnsi="Calibri"/>
          <w:szCs w:val="22"/>
        </w:rPr>
        <w:t>podmínek</w:t>
      </w:r>
      <w:r w:rsidRPr="00DC43B9">
        <w:rPr>
          <w:rFonts w:ascii="Calibri" w:hAnsi="Calibri"/>
          <w:szCs w:val="22"/>
        </w:rPr>
        <w:t xml:space="preserve"> </w:t>
      </w:r>
      <w:r w:rsidR="00E9384E" w:rsidRPr="00DC43B9">
        <w:rPr>
          <w:rFonts w:ascii="Calibri" w:hAnsi="Calibri"/>
          <w:szCs w:val="22"/>
        </w:rPr>
        <w:t>stanovených</w:t>
      </w:r>
      <w:r w:rsidR="00D97647" w:rsidRPr="00DC43B9">
        <w:rPr>
          <w:rFonts w:ascii="Calibri" w:hAnsi="Calibri"/>
          <w:szCs w:val="22"/>
        </w:rPr>
        <w:t xml:space="preserve"> touto smlouvou a</w:t>
      </w:r>
      <w:r w:rsidR="00E9384E" w:rsidRPr="00DC43B9">
        <w:rPr>
          <w:rFonts w:ascii="Calibri" w:hAnsi="Calibri"/>
          <w:szCs w:val="22"/>
        </w:rPr>
        <w:t xml:space="preserve"> podle </w:t>
      </w:r>
      <w:r w:rsidR="009D6B5E">
        <w:rPr>
          <w:rFonts w:ascii="Calibri" w:hAnsi="Calibri"/>
          <w:szCs w:val="22"/>
        </w:rPr>
        <w:t>projektových nákresů</w:t>
      </w:r>
      <w:r w:rsidR="00E9384E" w:rsidRPr="00DC43B9">
        <w:rPr>
          <w:rFonts w:ascii="Calibri" w:hAnsi="Calibri"/>
          <w:szCs w:val="22"/>
        </w:rPr>
        <w:t>, kter</w:t>
      </w:r>
      <w:r w:rsidR="009D6B5E">
        <w:rPr>
          <w:rFonts w:ascii="Calibri" w:hAnsi="Calibri"/>
          <w:szCs w:val="22"/>
        </w:rPr>
        <w:t>é</w:t>
      </w:r>
      <w:r w:rsidR="00E9384E" w:rsidRPr="00DC43B9">
        <w:rPr>
          <w:rFonts w:ascii="Calibri" w:hAnsi="Calibri"/>
          <w:szCs w:val="22"/>
        </w:rPr>
        <w:t xml:space="preserve"> byl</w:t>
      </w:r>
      <w:r w:rsidR="009D6B5E">
        <w:rPr>
          <w:rFonts w:ascii="Calibri" w:hAnsi="Calibri"/>
          <w:szCs w:val="22"/>
        </w:rPr>
        <w:t>y</w:t>
      </w:r>
      <w:r w:rsidR="00E9384E" w:rsidRPr="00DC43B9">
        <w:rPr>
          <w:rFonts w:ascii="Calibri" w:hAnsi="Calibri"/>
          <w:szCs w:val="22"/>
        </w:rPr>
        <w:t xml:space="preserve"> součástí zadávací dokumentace k veřejné zakázce podle čl. II odst. 2.1 </w:t>
      </w:r>
      <w:r w:rsidR="00D97647" w:rsidRPr="00DC43B9">
        <w:rPr>
          <w:rFonts w:ascii="Calibri" w:hAnsi="Calibri"/>
          <w:szCs w:val="22"/>
        </w:rPr>
        <w:t xml:space="preserve">této smlouvy </w:t>
      </w:r>
      <w:r w:rsidRPr="00DC43B9">
        <w:rPr>
          <w:rFonts w:ascii="Calibri" w:hAnsi="Calibri"/>
          <w:szCs w:val="22"/>
        </w:rPr>
        <w:t xml:space="preserve">a v souladu s jeho </w:t>
      </w:r>
      <w:r w:rsidR="00AF2D85" w:rsidRPr="00DC43B9">
        <w:rPr>
          <w:rFonts w:ascii="Calibri" w:hAnsi="Calibri"/>
          <w:szCs w:val="22"/>
        </w:rPr>
        <w:t xml:space="preserve">cenovou </w:t>
      </w:r>
      <w:r w:rsidRPr="00DC43B9">
        <w:rPr>
          <w:rFonts w:ascii="Calibri" w:hAnsi="Calibri"/>
          <w:szCs w:val="22"/>
        </w:rPr>
        <w:t xml:space="preserve">nabídkou </w:t>
      </w:r>
      <w:r w:rsidR="00D03BCD" w:rsidRPr="00DC43B9">
        <w:rPr>
          <w:rFonts w:ascii="Calibri" w:hAnsi="Calibri"/>
          <w:szCs w:val="22"/>
        </w:rPr>
        <w:t xml:space="preserve">na </w:t>
      </w:r>
      <w:r w:rsidRPr="00DC43B9">
        <w:rPr>
          <w:rFonts w:ascii="Calibri" w:hAnsi="Calibri"/>
          <w:szCs w:val="22"/>
        </w:rPr>
        <w:t>toto dílo:</w:t>
      </w:r>
      <w:bookmarkEnd w:id="0"/>
      <w:r w:rsidRPr="00DC43B9">
        <w:rPr>
          <w:rFonts w:ascii="Calibri" w:hAnsi="Calibri"/>
          <w:szCs w:val="22"/>
        </w:rPr>
        <w:t xml:space="preserve"> </w:t>
      </w:r>
      <w:r w:rsidR="00DC43B9" w:rsidRPr="00DC43B9">
        <w:rPr>
          <w:rFonts w:ascii="Calibri" w:hAnsi="Calibri"/>
          <w:b/>
          <w:bCs/>
          <w:szCs w:val="22"/>
        </w:rPr>
        <w:t>„Rekonstrukce zázemí softballového hřiště</w:t>
      </w:r>
      <w:r w:rsidR="00DC43B9">
        <w:rPr>
          <w:rFonts w:ascii="Calibri" w:hAnsi="Calibri"/>
          <w:b/>
          <w:bCs/>
          <w:szCs w:val="22"/>
        </w:rPr>
        <w:t xml:space="preserve">, </w:t>
      </w:r>
      <w:r w:rsidR="00DC43B9" w:rsidRPr="00DC43B9">
        <w:rPr>
          <w:rFonts w:ascii="Calibri" w:hAnsi="Calibri"/>
          <w:b/>
          <w:bCs/>
          <w:szCs w:val="22"/>
        </w:rPr>
        <w:t>ZŠ Dolákova, Dolákova 1/555, Praha 8 - Bohnice“</w:t>
      </w:r>
      <w:r w:rsidR="00DB013B" w:rsidRPr="00DC43B9">
        <w:rPr>
          <w:rFonts w:ascii="Calibri" w:hAnsi="Calibri"/>
          <w:b/>
          <w:szCs w:val="22"/>
        </w:rPr>
        <w:t xml:space="preserve"> </w:t>
      </w:r>
      <w:r w:rsidRPr="00DC43B9">
        <w:rPr>
          <w:rFonts w:ascii="Calibri" w:hAnsi="Calibri"/>
          <w:szCs w:val="22"/>
        </w:rPr>
        <w:t>(dále jen „</w:t>
      </w:r>
      <w:r w:rsidRPr="00DC43B9">
        <w:rPr>
          <w:rFonts w:ascii="Calibri" w:hAnsi="Calibri"/>
          <w:b/>
          <w:szCs w:val="22"/>
        </w:rPr>
        <w:t>dílo</w:t>
      </w:r>
      <w:r w:rsidR="00033D9C" w:rsidRPr="00DC43B9">
        <w:rPr>
          <w:rFonts w:ascii="Calibri" w:hAnsi="Calibri"/>
          <w:bCs/>
          <w:szCs w:val="22"/>
        </w:rPr>
        <w:t>“</w:t>
      </w:r>
      <w:r w:rsidRPr="00DC43B9">
        <w:rPr>
          <w:rFonts w:ascii="Calibri" w:hAnsi="Calibri"/>
          <w:b/>
          <w:szCs w:val="22"/>
        </w:rPr>
        <w:t xml:space="preserve"> </w:t>
      </w:r>
      <w:r w:rsidR="00033D9C" w:rsidRPr="00DC43B9">
        <w:rPr>
          <w:rFonts w:ascii="Calibri" w:hAnsi="Calibri"/>
          <w:bCs/>
          <w:szCs w:val="22"/>
        </w:rPr>
        <w:t>nebo také</w:t>
      </w:r>
      <w:r w:rsidR="00033D9C" w:rsidRPr="00DC43B9">
        <w:rPr>
          <w:rFonts w:ascii="Calibri" w:hAnsi="Calibri"/>
          <w:b/>
          <w:szCs w:val="22"/>
        </w:rPr>
        <w:t xml:space="preserve"> </w:t>
      </w:r>
      <w:r w:rsidR="00033D9C" w:rsidRPr="00DC43B9">
        <w:rPr>
          <w:rFonts w:ascii="Calibri" w:hAnsi="Calibri"/>
          <w:bCs/>
          <w:szCs w:val="22"/>
        </w:rPr>
        <w:t>„</w:t>
      </w:r>
      <w:r w:rsidRPr="00DC43B9">
        <w:rPr>
          <w:rFonts w:ascii="Calibri" w:hAnsi="Calibri"/>
          <w:b/>
          <w:szCs w:val="22"/>
        </w:rPr>
        <w:t>předmět díla</w:t>
      </w:r>
      <w:r w:rsidRPr="00DC43B9">
        <w:rPr>
          <w:rFonts w:ascii="Calibri" w:hAnsi="Calibri"/>
          <w:szCs w:val="22"/>
        </w:rPr>
        <w:t>“)</w:t>
      </w:r>
      <w:r w:rsidR="00D97647" w:rsidRPr="00DC43B9">
        <w:rPr>
          <w:rFonts w:ascii="Calibri" w:hAnsi="Calibri"/>
          <w:szCs w:val="22"/>
        </w:rPr>
        <w:t>.</w:t>
      </w:r>
      <w:r w:rsidR="00D03BCD" w:rsidRPr="00DC43B9">
        <w:rPr>
          <w:rFonts w:ascii="Calibri" w:hAnsi="Calibri"/>
          <w:szCs w:val="22"/>
        </w:rPr>
        <w:t xml:space="preserve"> </w:t>
      </w:r>
    </w:p>
    <w:p w14:paraId="5C4221A2" w14:textId="77777777" w:rsidR="00401A68" w:rsidRPr="007D164B" w:rsidRDefault="00D97647"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Pr>
          <w:rFonts w:ascii="Calibri" w:hAnsi="Calibri"/>
          <w:szCs w:val="22"/>
        </w:rPr>
        <w:t>Soupis prací (výkaz výměr), předložený zhotovitelem v rámci předmětného zadávacího řízení,</w:t>
      </w:r>
      <w:r w:rsidR="00CF7021" w:rsidRPr="007D164B">
        <w:rPr>
          <w:rFonts w:ascii="Calibri" w:hAnsi="Calibri"/>
          <w:szCs w:val="22"/>
        </w:rPr>
        <w:t xml:space="preserve"> </w:t>
      </w:r>
      <w:r w:rsidR="00BB11F3" w:rsidRPr="007D164B">
        <w:rPr>
          <w:rFonts w:ascii="Calibri" w:hAnsi="Calibri"/>
          <w:szCs w:val="22"/>
        </w:rPr>
        <w:t xml:space="preserve">tvoří </w:t>
      </w:r>
      <w:r w:rsidR="00BB11F3" w:rsidRPr="00280FDA">
        <w:rPr>
          <w:rFonts w:ascii="Calibri" w:hAnsi="Calibri"/>
          <w:bCs/>
          <w:szCs w:val="22"/>
        </w:rPr>
        <w:t>přílohu</w:t>
      </w:r>
      <w:r w:rsidR="00E03931" w:rsidRPr="00280FDA">
        <w:rPr>
          <w:rFonts w:ascii="Calibri" w:hAnsi="Calibri"/>
          <w:bCs/>
          <w:szCs w:val="22"/>
        </w:rPr>
        <w:t xml:space="preserve"> č.</w:t>
      </w:r>
      <w:r w:rsidR="00BB11F3" w:rsidRPr="00280FDA">
        <w:rPr>
          <w:rFonts w:ascii="Calibri" w:hAnsi="Calibri"/>
          <w:bCs/>
          <w:szCs w:val="22"/>
        </w:rPr>
        <w:t xml:space="preserve"> 1 </w:t>
      </w:r>
      <w:r w:rsidR="00BB11F3" w:rsidRPr="007D164B">
        <w:rPr>
          <w:rFonts w:ascii="Calibri" w:hAnsi="Calibri"/>
          <w:szCs w:val="22"/>
        </w:rPr>
        <w:t>této smlouvy a je její nedílnou součástí.</w:t>
      </w:r>
      <w:r w:rsidR="00401A68" w:rsidRPr="007D164B">
        <w:rPr>
          <w:rFonts w:ascii="Calibri" w:hAnsi="Calibri"/>
          <w:szCs w:val="22"/>
          <w:highlight w:val="yellow"/>
        </w:rPr>
        <w:t xml:space="preserve"> </w:t>
      </w:r>
    </w:p>
    <w:p w14:paraId="7011331E" w14:textId="77777777" w:rsidR="00401A68" w:rsidRPr="007D164B" w:rsidRDefault="00401A68"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sidRPr="007D164B">
        <w:rPr>
          <w:rFonts w:ascii="Calibri" w:hAnsi="Calibri"/>
          <w:szCs w:val="22"/>
        </w:rPr>
        <w:t>Provedením díla ve smyslu této smlouvy se</w:t>
      </w:r>
      <w:r w:rsidR="00CF7021" w:rsidRPr="007D164B">
        <w:rPr>
          <w:rFonts w:ascii="Calibri" w:hAnsi="Calibri"/>
          <w:szCs w:val="22"/>
        </w:rPr>
        <w:t xml:space="preserve"> </w:t>
      </w:r>
      <w:r w:rsidR="00BB11F3" w:rsidRPr="007D164B">
        <w:rPr>
          <w:rFonts w:ascii="Calibri" w:hAnsi="Calibri"/>
          <w:szCs w:val="22"/>
        </w:rPr>
        <w:t>rozumí provedení veškerých</w:t>
      </w:r>
      <w:r w:rsidRPr="007D164B">
        <w:rPr>
          <w:rFonts w:ascii="Calibri" w:hAnsi="Calibri"/>
          <w:szCs w:val="22"/>
        </w:rPr>
        <w:t xml:space="preserve"> prací, služeb a dodávek, které j</w:t>
      </w:r>
      <w:r w:rsidR="00677436" w:rsidRPr="007D164B">
        <w:rPr>
          <w:rFonts w:ascii="Calibri" w:hAnsi="Calibri"/>
          <w:szCs w:val="22"/>
        </w:rPr>
        <w:t>sou nezbytné pro realizaci díla</w:t>
      </w:r>
      <w:r w:rsidRPr="007D164B">
        <w:rPr>
          <w:rFonts w:ascii="Calibri" w:hAnsi="Calibri"/>
          <w:szCs w:val="22"/>
        </w:rPr>
        <w:t xml:space="preserve">, </w:t>
      </w:r>
      <w:r w:rsidR="00677436" w:rsidRPr="007D164B">
        <w:rPr>
          <w:rFonts w:ascii="Calibri" w:hAnsi="Calibri"/>
          <w:szCs w:val="22"/>
        </w:rPr>
        <w:t xml:space="preserve">a to </w:t>
      </w:r>
      <w:r w:rsidRPr="007D164B">
        <w:rPr>
          <w:rFonts w:ascii="Calibri" w:hAnsi="Calibri"/>
          <w:szCs w:val="22"/>
        </w:rPr>
        <w:t>i v</w:t>
      </w:r>
      <w:r w:rsidR="00677436" w:rsidRPr="007D164B">
        <w:rPr>
          <w:rFonts w:ascii="Calibri" w:hAnsi="Calibri"/>
          <w:szCs w:val="22"/>
        </w:rPr>
        <w:t> </w:t>
      </w:r>
      <w:r w:rsidRPr="007D164B">
        <w:rPr>
          <w:rFonts w:ascii="Calibri" w:hAnsi="Calibri"/>
          <w:szCs w:val="22"/>
        </w:rPr>
        <w:t>případě</w:t>
      </w:r>
      <w:r w:rsidR="00677436" w:rsidRPr="007D164B">
        <w:rPr>
          <w:rFonts w:ascii="Calibri" w:hAnsi="Calibri"/>
          <w:szCs w:val="22"/>
        </w:rPr>
        <w:t>,</w:t>
      </w:r>
      <w:r w:rsidRPr="007D164B">
        <w:rPr>
          <w:rFonts w:ascii="Calibri" w:hAnsi="Calibri"/>
          <w:szCs w:val="22"/>
        </w:rPr>
        <w:t xml:space="preserve"> není-li práce, služba nebo dodávka výslovně uvedena v této smlouvě či příloze k této smlouvě. Závazek zhotovitele provést dílo zahrnuje zejména provedení veškerých stavebních a jiných výkonů a služeb včetně obstarání pracovních sil, mechanizmů a materiálů, které jsou nutné k provedení díla podle této smlouvy, včetně jejich příloh, provedení všech předepsaných zkoušek a revizí, zabezpečení případné skládky</w:t>
      </w:r>
      <w:r w:rsidR="00370F81" w:rsidRPr="007D164B">
        <w:rPr>
          <w:rFonts w:ascii="Calibri" w:hAnsi="Calibri"/>
          <w:szCs w:val="22"/>
        </w:rPr>
        <w:t>,</w:t>
      </w:r>
      <w:r w:rsidRPr="007D164B">
        <w:rPr>
          <w:rFonts w:ascii="Calibri" w:hAnsi="Calibri"/>
          <w:szCs w:val="22"/>
        </w:rPr>
        <w:t xml:space="preserve"> zpracování </w:t>
      </w:r>
      <w:r w:rsidR="00F65089" w:rsidRPr="007D164B">
        <w:rPr>
          <w:rFonts w:ascii="Calibri" w:hAnsi="Calibri"/>
          <w:szCs w:val="22"/>
        </w:rPr>
        <w:t xml:space="preserve">případné </w:t>
      </w:r>
      <w:r w:rsidRPr="007D164B">
        <w:rPr>
          <w:rFonts w:ascii="Calibri" w:hAnsi="Calibri"/>
          <w:szCs w:val="22"/>
        </w:rPr>
        <w:t xml:space="preserve">dokumentace </w:t>
      </w:r>
      <w:r w:rsidR="00F65089" w:rsidRPr="007D164B">
        <w:rPr>
          <w:rFonts w:ascii="Calibri" w:hAnsi="Calibri"/>
          <w:szCs w:val="22"/>
        </w:rPr>
        <w:t>změn</w:t>
      </w:r>
      <w:r w:rsidR="00370F81" w:rsidRPr="007D164B">
        <w:rPr>
          <w:rFonts w:ascii="Calibri" w:hAnsi="Calibri"/>
          <w:szCs w:val="22"/>
        </w:rPr>
        <w:t>, předání díla objednateli a další činnosti uvedené dále v této smlouvě</w:t>
      </w:r>
      <w:r w:rsidRPr="007D164B">
        <w:rPr>
          <w:rFonts w:ascii="Calibri" w:hAnsi="Calibri"/>
          <w:szCs w:val="22"/>
        </w:rPr>
        <w:t xml:space="preserve">. </w:t>
      </w:r>
    </w:p>
    <w:p w14:paraId="5EE2FBFC" w14:textId="77777777" w:rsidR="00401A68" w:rsidRPr="007D164B" w:rsidRDefault="00401A68" w:rsidP="00F5141C">
      <w:pPr>
        <w:pStyle w:val="Zkladntextodsazen2"/>
        <w:numPr>
          <w:ilvl w:val="1"/>
          <w:numId w:val="1"/>
        </w:numPr>
        <w:tabs>
          <w:tab w:val="clear" w:pos="540"/>
          <w:tab w:val="clear" w:pos="786"/>
          <w:tab w:val="num" w:pos="-426"/>
        </w:tabs>
        <w:spacing w:after="120" w:line="240" w:lineRule="atLeast"/>
        <w:ind w:left="709" w:hanging="709"/>
        <w:jc w:val="both"/>
        <w:rPr>
          <w:rFonts w:ascii="Calibri" w:hAnsi="Calibri"/>
          <w:szCs w:val="22"/>
        </w:rPr>
      </w:pPr>
      <w:r w:rsidRPr="007D164B">
        <w:rPr>
          <w:rFonts w:ascii="Calibri" w:hAnsi="Calibri"/>
          <w:szCs w:val="22"/>
        </w:rPr>
        <w:t>Zhotovitel po prohlídce objektu</w:t>
      </w:r>
      <w:r w:rsidR="00991EAA" w:rsidRPr="007D164B">
        <w:rPr>
          <w:rFonts w:ascii="Calibri" w:hAnsi="Calibri"/>
          <w:szCs w:val="22"/>
        </w:rPr>
        <w:t xml:space="preserve"> </w:t>
      </w:r>
      <w:r w:rsidRPr="007D164B">
        <w:rPr>
          <w:rFonts w:ascii="Calibri" w:hAnsi="Calibri"/>
          <w:szCs w:val="22"/>
        </w:rPr>
        <w:t>prohlašuje, že</w:t>
      </w:r>
      <w:r w:rsidR="00AF2D85" w:rsidRPr="007D164B">
        <w:rPr>
          <w:rFonts w:ascii="Calibri" w:hAnsi="Calibri"/>
          <w:szCs w:val="22"/>
        </w:rPr>
        <w:t xml:space="preserve"> je</w:t>
      </w:r>
      <w:r w:rsidRPr="007D164B">
        <w:rPr>
          <w:rFonts w:ascii="Calibri" w:hAnsi="Calibri"/>
          <w:szCs w:val="22"/>
        </w:rPr>
        <w:t xml:space="preserve"> </w:t>
      </w:r>
      <w:r w:rsidR="00BB11F3" w:rsidRPr="007D164B">
        <w:rPr>
          <w:rFonts w:ascii="Calibri" w:hAnsi="Calibri"/>
          <w:szCs w:val="22"/>
        </w:rPr>
        <w:t xml:space="preserve">s </w:t>
      </w:r>
      <w:r w:rsidRPr="007D164B">
        <w:rPr>
          <w:rFonts w:ascii="Calibri" w:hAnsi="Calibri"/>
          <w:szCs w:val="22"/>
        </w:rPr>
        <w:t>vymezení</w:t>
      </w:r>
      <w:r w:rsidR="00BB11F3" w:rsidRPr="007D164B">
        <w:rPr>
          <w:rFonts w:ascii="Calibri" w:hAnsi="Calibri"/>
          <w:szCs w:val="22"/>
        </w:rPr>
        <w:t>m</w:t>
      </w:r>
      <w:r w:rsidRPr="007D164B">
        <w:rPr>
          <w:rFonts w:ascii="Calibri" w:hAnsi="Calibri"/>
          <w:szCs w:val="22"/>
        </w:rPr>
        <w:t xml:space="preserve"> </w:t>
      </w:r>
      <w:r w:rsidR="00BB11F3" w:rsidRPr="007D164B">
        <w:rPr>
          <w:rFonts w:ascii="Calibri" w:hAnsi="Calibri"/>
          <w:szCs w:val="22"/>
        </w:rPr>
        <w:t xml:space="preserve">předmětu díla </w:t>
      </w:r>
      <w:r w:rsidR="00AF2D85" w:rsidRPr="007D164B">
        <w:rPr>
          <w:rFonts w:ascii="Calibri" w:hAnsi="Calibri"/>
          <w:szCs w:val="22"/>
        </w:rPr>
        <w:t xml:space="preserve">dle </w:t>
      </w:r>
      <w:r w:rsidR="00F65089" w:rsidRPr="007D164B">
        <w:rPr>
          <w:rFonts w:ascii="Calibri" w:hAnsi="Calibri"/>
          <w:szCs w:val="22"/>
        </w:rPr>
        <w:t xml:space="preserve">tohoto </w:t>
      </w:r>
      <w:r w:rsidR="00537997">
        <w:rPr>
          <w:rFonts w:ascii="Calibri" w:hAnsi="Calibri"/>
          <w:szCs w:val="22"/>
        </w:rPr>
        <w:t>článku</w:t>
      </w:r>
      <w:r w:rsidR="00BB11F3" w:rsidRPr="007D164B">
        <w:rPr>
          <w:rFonts w:ascii="Calibri" w:hAnsi="Calibri"/>
          <w:szCs w:val="22"/>
        </w:rPr>
        <w:t xml:space="preserve"> srozuměn a že disponuje všemi nutnými</w:t>
      </w:r>
      <w:r w:rsidRPr="007D164B">
        <w:rPr>
          <w:rFonts w:ascii="Calibri" w:hAnsi="Calibri"/>
          <w:szCs w:val="22"/>
        </w:rPr>
        <w:t xml:space="preserve"> podklady pro zhotovení díla.</w:t>
      </w:r>
    </w:p>
    <w:p w14:paraId="44E9D693" w14:textId="77777777" w:rsidR="00401A68" w:rsidRPr="007D164B" w:rsidRDefault="00401A68" w:rsidP="00F5141C">
      <w:pPr>
        <w:pStyle w:val="Zkladntextodsazen2"/>
        <w:numPr>
          <w:ilvl w:val="1"/>
          <w:numId w:val="1"/>
        </w:numPr>
        <w:tabs>
          <w:tab w:val="clear" w:pos="540"/>
          <w:tab w:val="clear" w:pos="786"/>
          <w:tab w:val="left" w:pos="-284"/>
        </w:tabs>
        <w:spacing w:after="120" w:line="240" w:lineRule="atLeast"/>
        <w:ind w:left="709" w:hanging="709"/>
        <w:jc w:val="both"/>
        <w:rPr>
          <w:rFonts w:ascii="Calibri" w:hAnsi="Calibri"/>
          <w:szCs w:val="22"/>
        </w:rPr>
      </w:pPr>
      <w:r w:rsidRPr="007D164B">
        <w:rPr>
          <w:rFonts w:ascii="Calibri" w:hAnsi="Calibri"/>
          <w:szCs w:val="22"/>
        </w:rPr>
        <w:t>Zhotovitel prohlašuje, že je obeznámen se všemi podklady poskytnutými mu objednatelem, s</w:t>
      </w:r>
      <w:r w:rsidR="002D2292">
        <w:rPr>
          <w:rFonts w:ascii="Calibri" w:hAnsi="Calibri"/>
          <w:szCs w:val="22"/>
        </w:rPr>
        <w:t> </w:t>
      </w:r>
      <w:r w:rsidRPr="007D164B">
        <w:rPr>
          <w:rFonts w:ascii="Calibri" w:hAnsi="Calibri"/>
          <w:szCs w:val="22"/>
        </w:rPr>
        <w:t>místními poměry na staveništi a ostatními podmínkami, majícími význam pro realizaci díla, a jako odborný zhotovitel nevytýká v tomto směru nic, co by mohlo bránit úspěšné realizaci díla. Je si vědom toho, že v průběhu plnění díla nemůže uplatňovat nároky na úpravy smluvních podmínek z</w:t>
      </w:r>
      <w:r w:rsidR="00033D9C">
        <w:rPr>
          <w:rFonts w:ascii="Calibri" w:hAnsi="Calibri"/>
          <w:szCs w:val="22"/>
        </w:rPr>
        <w:t> </w:t>
      </w:r>
      <w:r w:rsidRPr="007D164B">
        <w:rPr>
          <w:rFonts w:ascii="Calibri" w:hAnsi="Calibri"/>
          <w:szCs w:val="22"/>
        </w:rPr>
        <w:t xml:space="preserve">důvodů, které jako odborný zhotovitel měl a mohl zjistit již při seznámení se s těmito podklady, poměry staveniště a ostatními podmínkami pro realizaci díla. Prohlašuje také, že do ceny díla jsou zahrnuty též veškeré práce a náklady, které </w:t>
      </w:r>
      <w:r w:rsidR="0073705E" w:rsidRPr="007D164B">
        <w:rPr>
          <w:rFonts w:ascii="Calibri" w:hAnsi="Calibri"/>
          <w:szCs w:val="22"/>
        </w:rPr>
        <w:t xml:space="preserve">příp. </w:t>
      </w:r>
      <w:r w:rsidRPr="007D164B">
        <w:rPr>
          <w:rFonts w:ascii="Calibri" w:hAnsi="Calibri"/>
          <w:szCs w:val="22"/>
        </w:rPr>
        <w:t>nejsou jednoznačně specifikovány v</w:t>
      </w:r>
      <w:r w:rsidR="006302D9" w:rsidRPr="007D164B">
        <w:rPr>
          <w:rFonts w:ascii="Calibri" w:hAnsi="Calibri"/>
          <w:szCs w:val="22"/>
        </w:rPr>
        <w:t> této smlouvě</w:t>
      </w:r>
      <w:r w:rsidR="00AF2D85" w:rsidRPr="007D164B">
        <w:rPr>
          <w:rFonts w:ascii="Calibri" w:hAnsi="Calibri"/>
          <w:szCs w:val="22"/>
        </w:rPr>
        <w:t>, ale které</w:t>
      </w:r>
      <w:r w:rsidRPr="007D164B">
        <w:rPr>
          <w:rFonts w:ascii="Calibri" w:hAnsi="Calibri"/>
          <w:szCs w:val="22"/>
        </w:rPr>
        <w:t xml:space="preserve"> zhotovitel měl či mohl v rámci své odborné způsobilosti předpokládat, přičemž článek V</w:t>
      </w:r>
      <w:r w:rsidR="00BE5107" w:rsidRPr="007D164B">
        <w:rPr>
          <w:rFonts w:ascii="Calibri" w:hAnsi="Calibri"/>
          <w:szCs w:val="22"/>
        </w:rPr>
        <w:t>I.</w:t>
      </w:r>
      <w:r w:rsidRPr="007D164B">
        <w:rPr>
          <w:rFonts w:ascii="Calibri" w:hAnsi="Calibri"/>
          <w:szCs w:val="22"/>
        </w:rPr>
        <w:t xml:space="preserve"> této smlouvy nebude tímto ustanovením dotčen.</w:t>
      </w:r>
    </w:p>
    <w:p w14:paraId="59D9B20C" w14:textId="77777777" w:rsidR="00012AF4" w:rsidRPr="00DC43B9" w:rsidRDefault="00401A68" w:rsidP="00DC43B9">
      <w:pPr>
        <w:pStyle w:val="Zkladntextodsazen2"/>
        <w:numPr>
          <w:ilvl w:val="1"/>
          <w:numId w:val="1"/>
        </w:numPr>
        <w:tabs>
          <w:tab w:val="clear" w:pos="540"/>
          <w:tab w:val="left" w:pos="709"/>
        </w:tabs>
        <w:spacing w:after="120" w:line="240" w:lineRule="atLeast"/>
        <w:jc w:val="both"/>
        <w:rPr>
          <w:rFonts w:ascii="Calibri" w:hAnsi="Calibri"/>
          <w:szCs w:val="22"/>
        </w:rPr>
      </w:pPr>
      <w:bookmarkStart w:id="1" w:name="_Ref390437585"/>
      <w:r w:rsidRPr="007D164B">
        <w:rPr>
          <w:rFonts w:ascii="Calibri" w:hAnsi="Calibri"/>
          <w:szCs w:val="22"/>
        </w:rPr>
        <w:t xml:space="preserve">Zhotovitel se zavazuje, že bude </w:t>
      </w:r>
      <w:r w:rsidR="00264AC6" w:rsidRPr="007D164B">
        <w:rPr>
          <w:rFonts w:ascii="Calibri" w:hAnsi="Calibri"/>
          <w:szCs w:val="22"/>
        </w:rPr>
        <w:t xml:space="preserve">provádět </w:t>
      </w:r>
      <w:r w:rsidR="0073705E" w:rsidRPr="007D164B">
        <w:rPr>
          <w:rFonts w:ascii="Calibri" w:hAnsi="Calibri"/>
          <w:szCs w:val="22"/>
        </w:rPr>
        <w:t>dílo</w:t>
      </w:r>
      <w:r w:rsidR="00264AC6" w:rsidRPr="007D164B">
        <w:rPr>
          <w:rFonts w:ascii="Calibri" w:hAnsi="Calibri"/>
          <w:szCs w:val="22"/>
        </w:rPr>
        <w:t xml:space="preserve"> v časovém rozvrhu vytvořeném po domluvě </w:t>
      </w:r>
      <w:r w:rsidR="000475B6" w:rsidRPr="007D164B">
        <w:rPr>
          <w:rFonts w:ascii="Calibri" w:hAnsi="Calibri"/>
          <w:szCs w:val="22"/>
        </w:rPr>
        <w:t>s</w:t>
      </w:r>
      <w:r w:rsidR="005B58C2">
        <w:rPr>
          <w:rFonts w:ascii="Calibri" w:hAnsi="Calibri"/>
          <w:szCs w:val="22"/>
        </w:rPr>
        <w:t> </w:t>
      </w:r>
      <w:r w:rsidR="000475B6" w:rsidRPr="007D164B">
        <w:rPr>
          <w:rFonts w:ascii="Calibri" w:hAnsi="Calibri"/>
          <w:szCs w:val="22"/>
        </w:rPr>
        <w:t>objednatelem</w:t>
      </w:r>
      <w:r w:rsidR="00264AC6" w:rsidRPr="007D164B">
        <w:rPr>
          <w:rFonts w:ascii="Calibri" w:hAnsi="Calibri"/>
          <w:szCs w:val="22"/>
        </w:rPr>
        <w:t xml:space="preserve">. </w:t>
      </w:r>
      <w:r w:rsidR="00264AC6" w:rsidRPr="00DC43B9">
        <w:rPr>
          <w:rFonts w:ascii="Calibri" w:hAnsi="Calibri"/>
          <w:szCs w:val="22"/>
        </w:rPr>
        <w:t xml:space="preserve">Zhotovitel se dále zavazuje </w:t>
      </w:r>
      <w:r w:rsidRPr="00DC43B9">
        <w:rPr>
          <w:rFonts w:ascii="Calibri" w:hAnsi="Calibri"/>
          <w:szCs w:val="22"/>
        </w:rPr>
        <w:t>respektovat při provádění</w:t>
      </w:r>
      <w:r w:rsidR="0073705E" w:rsidRPr="00DC43B9">
        <w:rPr>
          <w:rFonts w:ascii="Calibri" w:hAnsi="Calibri"/>
          <w:szCs w:val="22"/>
        </w:rPr>
        <w:t xml:space="preserve"> díla</w:t>
      </w:r>
      <w:r w:rsidRPr="00DC43B9">
        <w:rPr>
          <w:rFonts w:ascii="Calibri" w:hAnsi="Calibri"/>
          <w:szCs w:val="22"/>
        </w:rPr>
        <w:t xml:space="preserve"> provozní podmínky </w:t>
      </w:r>
      <w:r w:rsidR="000475B6" w:rsidRPr="00DC43B9">
        <w:rPr>
          <w:rFonts w:ascii="Calibri" w:hAnsi="Calibri"/>
          <w:szCs w:val="22"/>
        </w:rPr>
        <w:t>objektu</w:t>
      </w:r>
      <w:r w:rsidRPr="00DC43B9">
        <w:rPr>
          <w:rFonts w:ascii="Calibri" w:hAnsi="Calibri"/>
          <w:szCs w:val="22"/>
        </w:rPr>
        <w:t xml:space="preserve"> tak</w:t>
      </w:r>
      <w:r w:rsidR="00264AC6" w:rsidRPr="00DC43B9">
        <w:rPr>
          <w:rFonts w:ascii="Calibri" w:hAnsi="Calibri"/>
          <w:szCs w:val="22"/>
        </w:rPr>
        <w:t>,</w:t>
      </w:r>
      <w:r w:rsidRPr="00DC43B9">
        <w:rPr>
          <w:rFonts w:ascii="Calibri" w:hAnsi="Calibri"/>
          <w:szCs w:val="22"/>
        </w:rPr>
        <w:t xml:space="preserve"> aby nebyl omezen plynulý chod </w:t>
      </w:r>
      <w:r w:rsidR="005B58C2" w:rsidRPr="00DC43B9">
        <w:rPr>
          <w:rFonts w:ascii="Calibri" w:hAnsi="Calibri"/>
          <w:szCs w:val="22"/>
        </w:rPr>
        <w:t xml:space="preserve">školského zařízení </w:t>
      </w:r>
      <w:r w:rsidR="00DC43B9" w:rsidRPr="00DC43B9">
        <w:rPr>
          <w:rFonts w:ascii="Calibri" w:hAnsi="Calibri"/>
          <w:szCs w:val="22"/>
        </w:rPr>
        <w:t>ZŠ Dolákova, Dolákova 1/555, Praha 8 - Bohnice</w:t>
      </w:r>
      <w:r w:rsidR="005B58C2" w:rsidRPr="00DC43B9">
        <w:rPr>
          <w:rFonts w:ascii="Calibri" w:hAnsi="Calibri"/>
          <w:szCs w:val="22"/>
        </w:rPr>
        <w:t xml:space="preserve"> (dále jen „</w:t>
      </w:r>
      <w:r w:rsidR="005B58C2" w:rsidRPr="00DC43B9">
        <w:rPr>
          <w:rFonts w:ascii="Calibri" w:hAnsi="Calibri"/>
          <w:b/>
          <w:bCs/>
          <w:szCs w:val="22"/>
        </w:rPr>
        <w:t>školské zařízení</w:t>
      </w:r>
      <w:r w:rsidR="005B58C2" w:rsidRPr="00DC43B9">
        <w:rPr>
          <w:rFonts w:ascii="Calibri" w:hAnsi="Calibri"/>
          <w:szCs w:val="22"/>
        </w:rPr>
        <w:t>“)</w:t>
      </w:r>
      <w:r w:rsidRPr="00DC43B9">
        <w:rPr>
          <w:rFonts w:ascii="Calibri" w:hAnsi="Calibri"/>
          <w:szCs w:val="22"/>
        </w:rPr>
        <w:t>.</w:t>
      </w:r>
      <w:r w:rsidR="005B58C2" w:rsidRPr="00DC43B9">
        <w:rPr>
          <w:rFonts w:ascii="Calibri" w:hAnsi="Calibri"/>
          <w:szCs w:val="22"/>
        </w:rPr>
        <w:t xml:space="preserve"> Zhotovitel</w:t>
      </w:r>
      <w:r w:rsidRPr="00DC43B9">
        <w:rPr>
          <w:rFonts w:ascii="Calibri" w:hAnsi="Calibri"/>
          <w:szCs w:val="22"/>
        </w:rPr>
        <w:t xml:space="preserve"> </w:t>
      </w:r>
      <w:r w:rsidR="005B58C2" w:rsidRPr="00DC43B9">
        <w:rPr>
          <w:rFonts w:ascii="Calibri" w:hAnsi="Calibri"/>
          <w:szCs w:val="22"/>
        </w:rPr>
        <w:t>p</w:t>
      </w:r>
      <w:r w:rsidRPr="00DC43B9">
        <w:rPr>
          <w:rFonts w:ascii="Calibri" w:hAnsi="Calibri"/>
          <w:szCs w:val="22"/>
        </w:rPr>
        <w:t>od</w:t>
      </w:r>
      <w:r w:rsidR="005B58C2" w:rsidRPr="00DC43B9">
        <w:rPr>
          <w:rFonts w:ascii="Calibri" w:hAnsi="Calibri"/>
          <w:szCs w:val="22"/>
        </w:rPr>
        <w:t>l</w:t>
      </w:r>
      <w:r w:rsidRPr="00DC43B9">
        <w:rPr>
          <w:rFonts w:ascii="Calibri" w:hAnsi="Calibri"/>
          <w:szCs w:val="22"/>
        </w:rPr>
        <w:t>e možností omezí prašnost a hlučnost prací na</w:t>
      </w:r>
      <w:r w:rsidR="00C11BFC" w:rsidRPr="00DC43B9">
        <w:rPr>
          <w:rFonts w:ascii="Calibri" w:hAnsi="Calibri"/>
          <w:szCs w:val="22"/>
        </w:rPr>
        <w:t> </w:t>
      </w:r>
      <w:r w:rsidRPr="00DC43B9">
        <w:rPr>
          <w:rFonts w:ascii="Calibri" w:hAnsi="Calibri"/>
          <w:szCs w:val="22"/>
        </w:rPr>
        <w:t xml:space="preserve">minimum. Práce </w:t>
      </w:r>
      <w:r w:rsidR="00F65089" w:rsidRPr="00DC43B9">
        <w:rPr>
          <w:rFonts w:ascii="Calibri" w:hAnsi="Calibri"/>
          <w:szCs w:val="22"/>
        </w:rPr>
        <w:t>náročné na hluk a prašnost bude zhotovitel provádět</w:t>
      </w:r>
      <w:r w:rsidRPr="00DC43B9">
        <w:rPr>
          <w:rFonts w:ascii="Calibri" w:hAnsi="Calibri"/>
          <w:szCs w:val="22"/>
        </w:rPr>
        <w:t xml:space="preserve"> mimo </w:t>
      </w:r>
      <w:r w:rsidR="006302D9" w:rsidRPr="00DC43B9">
        <w:rPr>
          <w:rFonts w:ascii="Calibri" w:hAnsi="Calibri"/>
          <w:szCs w:val="22"/>
        </w:rPr>
        <w:t>provozní dobu škol</w:t>
      </w:r>
      <w:r w:rsidR="005B58C2" w:rsidRPr="00DC43B9">
        <w:rPr>
          <w:rFonts w:ascii="Calibri" w:hAnsi="Calibri"/>
          <w:szCs w:val="22"/>
        </w:rPr>
        <w:t>ského zařízení</w:t>
      </w:r>
      <w:r w:rsidR="006302D9" w:rsidRPr="00DC43B9">
        <w:rPr>
          <w:rFonts w:ascii="Calibri" w:hAnsi="Calibri"/>
          <w:szCs w:val="22"/>
        </w:rPr>
        <w:t xml:space="preserve"> </w:t>
      </w:r>
      <w:r w:rsidRPr="00DC43B9">
        <w:rPr>
          <w:rFonts w:ascii="Calibri" w:hAnsi="Calibri"/>
          <w:szCs w:val="22"/>
        </w:rPr>
        <w:t>(tj. mimo pondělí až pátek mezi 08:00 –</w:t>
      </w:r>
      <w:r w:rsidR="00AD7FCC" w:rsidRPr="00DC43B9">
        <w:rPr>
          <w:rFonts w:ascii="Calibri" w:hAnsi="Calibri"/>
          <w:szCs w:val="22"/>
        </w:rPr>
        <w:t xml:space="preserve">15.00 </w:t>
      </w:r>
      <w:r w:rsidR="006302D9" w:rsidRPr="00DC43B9">
        <w:rPr>
          <w:rFonts w:ascii="Calibri" w:hAnsi="Calibri"/>
          <w:szCs w:val="22"/>
        </w:rPr>
        <w:t xml:space="preserve">hod.) </w:t>
      </w:r>
      <w:r w:rsidRPr="00DC43B9">
        <w:rPr>
          <w:rFonts w:ascii="Calibri" w:hAnsi="Calibri"/>
          <w:szCs w:val="22"/>
        </w:rPr>
        <w:t xml:space="preserve">a vždy musí být </w:t>
      </w:r>
      <w:r w:rsidR="00F65089" w:rsidRPr="00DC43B9">
        <w:rPr>
          <w:rFonts w:ascii="Calibri" w:hAnsi="Calibri"/>
          <w:szCs w:val="22"/>
        </w:rPr>
        <w:t xml:space="preserve">tyto práce předem odsouhlaseny </w:t>
      </w:r>
      <w:r w:rsidRPr="00DC43B9">
        <w:rPr>
          <w:rFonts w:ascii="Calibri" w:hAnsi="Calibri"/>
          <w:szCs w:val="22"/>
        </w:rPr>
        <w:t xml:space="preserve">objednatelem </w:t>
      </w:r>
      <w:r w:rsidR="00264AC6" w:rsidRPr="00DC43B9">
        <w:rPr>
          <w:rFonts w:ascii="Calibri" w:hAnsi="Calibri"/>
          <w:szCs w:val="22"/>
        </w:rPr>
        <w:t>zápisem ve stavebním deníku</w:t>
      </w:r>
      <w:r w:rsidRPr="00DC43B9">
        <w:rPr>
          <w:rFonts w:ascii="Calibri" w:hAnsi="Calibri"/>
          <w:szCs w:val="22"/>
        </w:rPr>
        <w:t>.</w:t>
      </w:r>
      <w:bookmarkEnd w:id="1"/>
    </w:p>
    <w:p w14:paraId="0F905EBD" w14:textId="77777777" w:rsidR="00012AF4" w:rsidRPr="007D164B" w:rsidRDefault="00012AF4"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sidRPr="00DC43B9">
        <w:rPr>
          <w:rFonts w:ascii="Calibri" w:eastAsia="MS Mincho" w:hAnsi="Calibri"/>
          <w:szCs w:val="22"/>
        </w:rPr>
        <w:t>Zhotovitel se zavazuje provést dílo v požadované jakosti a dle stanovené technologie,</w:t>
      </w:r>
      <w:r w:rsidRPr="007D164B">
        <w:rPr>
          <w:rFonts w:ascii="Calibri" w:eastAsia="MS Mincho" w:hAnsi="Calibri"/>
          <w:szCs w:val="22"/>
        </w:rPr>
        <w:t xml:space="preserve"> při</w:t>
      </w:r>
      <w:r w:rsidR="00C11BFC">
        <w:rPr>
          <w:rFonts w:ascii="Calibri" w:eastAsia="MS Mincho" w:hAnsi="Calibri"/>
          <w:szCs w:val="22"/>
        </w:rPr>
        <w:t> </w:t>
      </w:r>
      <w:r w:rsidRPr="007D164B">
        <w:rPr>
          <w:rFonts w:ascii="Calibri" w:eastAsia="MS Mincho" w:hAnsi="Calibri"/>
          <w:szCs w:val="22"/>
        </w:rPr>
        <w:t>respektování platných českých technických norem (ČSN/ČS EN/EN).</w:t>
      </w:r>
    </w:p>
    <w:p w14:paraId="308F2D1C" w14:textId="77777777" w:rsidR="00990A31" w:rsidRDefault="00990A31" w:rsidP="00990A31">
      <w:pPr>
        <w:pStyle w:val="Zkladntextodsazen2"/>
        <w:ind w:left="0" w:firstLine="0"/>
        <w:rPr>
          <w:rFonts w:ascii="Calibri" w:hAnsi="Calibri"/>
          <w:szCs w:val="22"/>
        </w:rPr>
      </w:pPr>
    </w:p>
    <w:p w14:paraId="30714B6D" w14:textId="77777777" w:rsidR="009D6B5E" w:rsidRDefault="009D6B5E" w:rsidP="00990A31">
      <w:pPr>
        <w:pStyle w:val="Zkladntextodsazen2"/>
        <w:ind w:left="0" w:firstLine="0"/>
        <w:jc w:val="center"/>
        <w:rPr>
          <w:ins w:id="2" w:author="Jaroslav Šach" w:date="2020-11-10T09:55:00Z"/>
          <w:rFonts w:ascii="Calibri" w:hAnsi="Calibri"/>
          <w:b/>
          <w:bCs/>
          <w:szCs w:val="22"/>
        </w:rPr>
      </w:pPr>
    </w:p>
    <w:p w14:paraId="7FC26AB4" w14:textId="77777777" w:rsidR="00E03931" w:rsidRPr="007D164B" w:rsidRDefault="00E03931" w:rsidP="00990A31">
      <w:pPr>
        <w:pStyle w:val="Zkladntextodsazen2"/>
        <w:ind w:left="0" w:firstLine="0"/>
        <w:jc w:val="center"/>
        <w:rPr>
          <w:rFonts w:ascii="Calibri" w:hAnsi="Calibri"/>
          <w:b/>
          <w:bCs/>
          <w:szCs w:val="22"/>
        </w:rPr>
      </w:pPr>
      <w:bookmarkStart w:id="3" w:name="_GoBack"/>
      <w:bookmarkEnd w:id="3"/>
      <w:r w:rsidRPr="007D164B">
        <w:rPr>
          <w:rFonts w:ascii="Calibri" w:hAnsi="Calibri"/>
          <w:b/>
          <w:bCs/>
          <w:szCs w:val="22"/>
        </w:rPr>
        <w:lastRenderedPageBreak/>
        <w:t>Čl. IV.</w:t>
      </w:r>
    </w:p>
    <w:p w14:paraId="60846BEE" w14:textId="77777777" w:rsidR="00E03931" w:rsidRPr="007D164B" w:rsidRDefault="00EF759A" w:rsidP="00EF759A">
      <w:pPr>
        <w:spacing w:after="120" w:line="240" w:lineRule="atLeast"/>
        <w:jc w:val="center"/>
        <w:rPr>
          <w:rFonts w:ascii="Calibri" w:hAnsi="Calibri"/>
          <w:b/>
          <w:bCs/>
          <w:sz w:val="22"/>
          <w:szCs w:val="22"/>
        </w:rPr>
      </w:pPr>
      <w:r w:rsidRPr="007D164B">
        <w:rPr>
          <w:rFonts w:ascii="Calibri" w:hAnsi="Calibri"/>
          <w:b/>
          <w:bCs/>
          <w:sz w:val="22"/>
          <w:szCs w:val="22"/>
        </w:rPr>
        <w:t>DOBA A MÍSTO PLNĚNÍ</w:t>
      </w:r>
    </w:p>
    <w:p w14:paraId="532D8312" w14:textId="77777777" w:rsidR="00E03931" w:rsidRPr="007D164B" w:rsidRDefault="00F65089" w:rsidP="00F5141C">
      <w:pPr>
        <w:numPr>
          <w:ilvl w:val="0"/>
          <w:numId w:val="2"/>
        </w:numPr>
        <w:tabs>
          <w:tab w:val="clear" w:pos="1495"/>
        </w:tabs>
        <w:spacing w:after="120"/>
        <w:ind w:left="720" w:hanging="720"/>
        <w:jc w:val="both"/>
        <w:rPr>
          <w:rFonts w:ascii="Calibri" w:hAnsi="Calibri"/>
          <w:sz w:val="22"/>
          <w:szCs w:val="22"/>
        </w:rPr>
      </w:pPr>
      <w:bookmarkStart w:id="4" w:name="_Ref357551597"/>
      <w:r w:rsidRPr="007D164B">
        <w:rPr>
          <w:rFonts w:ascii="Calibri" w:hAnsi="Calibri"/>
          <w:sz w:val="22"/>
          <w:szCs w:val="22"/>
        </w:rPr>
        <w:t>Z</w:t>
      </w:r>
      <w:r w:rsidR="00CC2AB9" w:rsidRPr="007D164B">
        <w:rPr>
          <w:rFonts w:ascii="Calibri" w:hAnsi="Calibri"/>
          <w:sz w:val="22"/>
          <w:szCs w:val="22"/>
        </w:rPr>
        <w:t xml:space="preserve">hotovitel </w:t>
      </w:r>
      <w:r w:rsidRPr="007D164B">
        <w:rPr>
          <w:rFonts w:ascii="Calibri" w:hAnsi="Calibri"/>
          <w:sz w:val="22"/>
          <w:szCs w:val="22"/>
        </w:rPr>
        <w:t xml:space="preserve">se </w:t>
      </w:r>
      <w:r w:rsidR="00CC2AB9" w:rsidRPr="007D164B">
        <w:rPr>
          <w:rFonts w:ascii="Calibri" w:hAnsi="Calibri"/>
          <w:sz w:val="22"/>
          <w:szCs w:val="22"/>
        </w:rPr>
        <w:t xml:space="preserve">zavazuje provést </w:t>
      </w:r>
      <w:r w:rsidRPr="007D164B">
        <w:rPr>
          <w:rFonts w:ascii="Calibri" w:hAnsi="Calibri"/>
          <w:sz w:val="22"/>
          <w:szCs w:val="22"/>
        </w:rPr>
        <w:t xml:space="preserve">dílo </w:t>
      </w:r>
      <w:r w:rsidR="00E03931" w:rsidRPr="007D164B">
        <w:rPr>
          <w:rFonts w:ascii="Calibri" w:hAnsi="Calibri"/>
          <w:sz w:val="22"/>
          <w:szCs w:val="22"/>
        </w:rPr>
        <w:t>v následující</w:t>
      </w:r>
      <w:r w:rsidR="00CC2AB9" w:rsidRPr="007D164B">
        <w:rPr>
          <w:rFonts w:ascii="Calibri" w:hAnsi="Calibri"/>
          <w:sz w:val="22"/>
          <w:szCs w:val="22"/>
        </w:rPr>
        <w:t>ch t</w:t>
      </w:r>
      <w:r w:rsidR="00E03931" w:rsidRPr="007D164B">
        <w:rPr>
          <w:rFonts w:ascii="Calibri" w:hAnsi="Calibri"/>
          <w:sz w:val="22"/>
          <w:szCs w:val="22"/>
        </w:rPr>
        <w:t>ermínech:</w:t>
      </w:r>
      <w:bookmarkEnd w:id="4"/>
      <w:r w:rsidR="00E03931" w:rsidRPr="007D164B">
        <w:rPr>
          <w:rFonts w:ascii="Calibri" w:hAnsi="Calibri"/>
          <w:sz w:val="22"/>
          <w:szCs w:val="22"/>
        </w:rPr>
        <w:t xml:space="preserve"> </w:t>
      </w:r>
    </w:p>
    <w:p w14:paraId="140A1BD0" w14:textId="77777777" w:rsidR="00B31C0E" w:rsidRPr="00DC43B9" w:rsidRDefault="00E815D1" w:rsidP="00F9588F">
      <w:pPr>
        <w:pStyle w:val="Zkladntextodsazen2"/>
        <w:numPr>
          <w:ilvl w:val="3"/>
          <w:numId w:val="28"/>
        </w:numPr>
        <w:tabs>
          <w:tab w:val="clear" w:pos="540"/>
        </w:tabs>
        <w:spacing w:after="120" w:line="240" w:lineRule="atLeast"/>
        <w:ind w:left="993" w:hanging="284"/>
        <w:jc w:val="both"/>
        <w:rPr>
          <w:rFonts w:ascii="Calibri" w:hAnsi="Calibri"/>
          <w:szCs w:val="22"/>
        </w:rPr>
      </w:pPr>
      <w:r w:rsidRPr="007D164B">
        <w:rPr>
          <w:rFonts w:ascii="Calibri" w:hAnsi="Calibri"/>
          <w:szCs w:val="22"/>
        </w:rPr>
        <w:t>T</w:t>
      </w:r>
      <w:r w:rsidR="00E03931" w:rsidRPr="007D164B">
        <w:rPr>
          <w:rFonts w:ascii="Calibri" w:hAnsi="Calibri"/>
          <w:szCs w:val="22"/>
        </w:rPr>
        <w:t xml:space="preserve">ermín předání a převzetí staveniště: </w:t>
      </w:r>
      <w:r w:rsidR="00F9588F" w:rsidRPr="00DC43B9">
        <w:rPr>
          <w:rFonts w:ascii="Calibri" w:hAnsi="Calibri"/>
          <w:b/>
          <w:szCs w:val="22"/>
        </w:rPr>
        <w:t>do 10 kalendářních dnů od doručení výzvy objednatele zhotoviteli</w:t>
      </w:r>
      <w:r w:rsidR="00C41745" w:rsidRPr="00DC43B9">
        <w:rPr>
          <w:rFonts w:ascii="Calibri" w:hAnsi="Calibri"/>
          <w:bCs/>
          <w:szCs w:val="22"/>
        </w:rPr>
        <w:t>;</w:t>
      </w:r>
    </w:p>
    <w:p w14:paraId="62D9BEF8" w14:textId="77777777" w:rsidR="004B722A" w:rsidRPr="00DC43B9" w:rsidRDefault="002B7A53" w:rsidP="00F9588F">
      <w:pPr>
        <w:pStyle w:val="Zkladntextodsazen2"/>
        <w:numPr>
          <w:ilvl w:val="3"/>
          <w:numId w:val="28"/>
        </w:numPr>
        <w:tabs>
          <w:tab w:val="clear" w:pos="540"/>
        </w:tabs>
        <w:spacing w:after="120" w:line="240" w:lineRule="atLeast"/>
        <w:ind w:left="993" w:hanging="284"/>
        <w:jc w:val="both"/>
        <w:rPr>
          <w:rFonts w:ascii="Calibri" w:hAnsi="Calibri"/>
          <w:b/>
          <w:szCs w:val="22"/>
        </w:rPr>
      </w:pPr>
      <w:r w:rsidRPr="00DC43B9">
        <w:rPr>
          <w:rFonts w:ascii="Calibri" w:hAnsi="Calibri"/>
          <w:szCs w:val="22"/>
        </w:rPr>
        <w:t>T</w:t>
      </w:r>
      <w:r w:rsidR="004B722A" w:rsidRPr="00DC43B9">
        <w:rPr>
          <w:rFonts w:ascii="Calibri" w:hAnsi="Calibri"/>
          <w:szCs w:val="22"/>
        </w:rPr>
        <w:t xml:space="preserve">ermín dokončení </w:t>
      </w:r>
      <w:r w:rsidR="00833F89" w:rsidRPr="00DC43B9">
        <w:rPr>
          <w:rFonts w:ascii="Calibri" w:hAnsi="Calibri"/>
          <w:szCs w:val="22"/>
        </w:rPr>
        <w:t xml:space="preserve">díla: </w:t>
      </w:r>
      <w:r w:rsidR="00833F89" w:rsidRPr="00DC43B9">
        <w:rPr>
          <w:rFonts w:ascii="Calibri" w:hAnsi="Calibri"/>
          <w:b/>
          <w:szCs w:val="22"/>
        </w:rPr>
        <w:t>do</w:t>
      </w:r>
      <w:r w:rsidR="007953A1" w:rsidRPr="00DC43B9">
        <w:rPr>
          <w:rFonts w:ascii="Calibri" w:hAnsi="Calibri"/>
          <w:b/>
          <w:szCs w:val="22"/>
        </w:rPr>
        <w:t xml:space="preserve"> </w:t>
      </w:r>
      <w:r w:rsidR="00DC43B9" w:rsidRPr="00DC43B9">
        <w:rPr>
          <w:rFonts w:ascii="Calibri" w:hAnsi="Calibri"/>
          <w:b/>
          <w:szCs w:val="22"/>
        </w:rPr>
        <w:t>180</w:t>
      </w:r>
      <w:r w:rsidR="007953A1" w:rsidRPr="00DC43B9">
        <w:rPr>
          <w:rFonts w:ascii="Calibri" w:hAnsi="Calibri"/>
          <w:b/>
          <w:szCs w:val="22"/>
        </w:rPr>
        <w:t xml:space="preserve"> </w:t>
      </w:r>
      <w:r w:rsidR="00F30B80" w:rsidRPr="00DC43B9">
        <w:rPr>
          <w:rFonts w:ascii="Calibri" w:hAnsi="Calibri"/>
          <w:b/>
          <w:szCs w:val="22"/>
        </w:rPr>
        <w:t xml:space="preserve">kalendářních </w:t>
      </w:r>
      <w:r w:rsidR="007953A1" w:rsidRPr="00DC43B9">
        <w:rPr>
          <w:rFonts w:ascii="Calibri" w:hAnsi="Calibri"/>
          <w:b/>
          <w:szCs w:val="22"/>
        </w:rPr>
        <w:t xml:space="preserve">dnů od </w:t>
      </w:r>
      <w:r w:rsidR="00833F89" w:rsidRPr="00DC43B9">
        <w:rPr>
          <w:rFonts w:ascii="Calibri" w:hAnsi="Calibri"/>
          <w:b/>
          <w:szCs w:val="22"/>
        </w:rPr>
        <w:t>zahájení</w:t>
      </w:r>
      <w:r w:rsidR="007953A1" w:rsidRPr="00DC43B9">
        <w:rPr>
          <w:rFonts w:ascii="Calibri" w:hAnsi="Calibri"/>
          <w:b/>
          <w:szCs w:val="22"/>
        </w:rPr>
        <w:t xml:space="preserve"> </w:t>
      </w:r>
      <w:r w:rsidR="00C41745" w:rsidRPr="00DC43B9">
        <w:rPr>
          <w:rFonts w:ascii="Calibri" w:hAnsi="Calibri"/>
          <w:b/>
          <w:szCs w:val="22"/>
        </w:rPr>
        <w:t>provádění</w:t>
      </w:r>
      <w:r w:rsidR="001573A0" w:rsidRPr="00DC43B9">
        <w:rPr>
          <w:rFonts w:ascii="Calibri" w:hAnsi="Calibri"/>
          <w:b/>
          <w:szCs w:val="22"/>
        </w:rPr>
        <w:t xml:space="preserve"> díla</w:t>
      </w:r>
      <w:r w:rsidR="00F9588F" w:rsidRPr="00DC43B9">
        <w:rPr>
          <w:rFonts w:ascii="Calibri" w:hAnsi="Calibri"/>
          <w:b/>
          <w:szCs w:val="22"/>
        </w:rPr>
        <w:t>.</w:t>
      </w:r>
    </w:p>
    <w:p w14:paraId="56802A13" w14:textId="77777777" w:rsidR="00F9588F" w:rsidRPr="00DC43B9" w:rsidRDefault="00C41745" w:rsidP="00362583">
      <w:pPr>
        <w:numPr>
          <w:ilvl w:val="0"/>
          <w:numId w:val="2"/>
        </w:numPr>
        <w:tabs>
          <w:tab w:val="clear" w:pos="1495"/>
        </w:tabs>
        <w:spacing w:after="120"/>
        <w:ind w:left="720" w:hanging="720"/>
        <w:jc w:val="both"/>
        <w:rPr>
          <w:rFonts w:ascii="Calibri" w:hAnsi="Calibri"/>
          <w:sz w:val="22"/>
          <w:szCs w:val="22"/>
        </w:rPr>
      </w:pPr>
      <w:r w:rsidRPr="00DC43B9">
        <w:rPr>
          <w:rFonts w:ascii="Calibri" w:hAnsi="Calibri"/>
          <w:sz w:val="22"/>
          <w:szCs w:val="22"/>
        </w:rPr>
        <w:t>D</w:t>
      </w:r>
      <w:r w:rsidR="00F9588F" w:rsidRPr="00DC43B9">
        <w:rPr>
          <w:rFonts w:ascii="Calibri" w:hAnsi="Calibri"/>
          <w:sz w:val="22"/>
          <w:szCs w:val="22"/>
        </w:rPr>
        <w:t>en předání a převzetí staveniště se považuje za den zahájení provádění díla</w:t>
      </w:r>
      <w:r w:rsidRPr="00DC43B9">
        <w:rPr>
          <w:rFonts w:ascii="Calibri" w:hAnsi="Calibri"/>
          <w:sz w:val="22"/>
          <w:szCs w:val="22"/>
        </w:rPr>
        <w:t>.</w:t>
      </w:r>
    </w:p>
    <w:p w14:paraId="0DDB1005" w14:textId="77777777" w:rsidR="00F9588F" w:rsidRDefault="00F9588F" w:rsidP="00362583">
      <w:pPr>
        <w:numPr>
          <w:ilvl w:val="0"/>
          <w:numId w:val="2"/>
        </w:numPr>
        <w:tabs>
          <w:tab w:val="clear" w:pos="1495"/>
        </w:tabs>
        <w:spacing w:after="120"/>
        <w:ind w:left="720" w:hanging="720"/>
        <w:jc w:val="both"/>
        <w:rPr>
          <w:rFonts w:ascii="Calibri" w:hAnsi="Calibri"/>
          <w:sz w:val="22"/>
          <w:szCs w:val="22"/>
        </w:rPr>
      </w:pPr>
      <w:r w:rsidRPr="00F9588F">
        <w:rPr>
          <w:rFonts w:ascii="Calibri" w:hAnsi="Calibri"/>
          <w:sz w:val="22"/>
          <w:szCs w:val="22"/>
        </w:rPr>
        <w:t xml:space="preserve">O předání staveniště bude sepsán </w:t>
      </w:r>
      <w:r>
        <w:rPr>
          <w:rFonts w:ascii="Calibri" w:hAnsi="Calibri"/>
          <w:sz w:val="22"/>
          <w:szCs w:val="22"/>
        </w:rPr>
        <w:t xml:space="preserve">mezi </w:t>
      </w:r>
      <w:r w:rsidRPr="00F9588F">
        <w:rPr>
          <w:rFonts w:ascii="Calibri" w:hAnsi="Calibri"/>
          <w:sz w:val="22"/>
          <w:szCs w:val="22"/>
        </w:rPr>
        <w:t xml:space="preserve">smluvními stranami </w:t>
      </w:r>
      <w:r>
        <w:rPr>
          <w:rFonts w:ascii="Calibri" w:hAnsi="Calibri"/>
          <w:sz w:val="22"/>
          <w:szCs w:val="22"/>
        </w:rPr>
        <w:t xml:space="preserve">předávací </w:t>
      </w:r>
      <w:r w:rsidRPr="00F9588F">
        <w:rPr>
          <w:rFonts w:ascii="Calibri" w:hAnsi="Calibri"/>
          <w:sz w:val="22"/>
          <w:szCs w:val="22"/>
        </w:rPr>
        <w:t>protokol</w:t>
      </w:r>
      <w:r>
        <w:rPr>
          <w:rFonts w:ascii="Calibri" w:hAnsi="Calibri"/>
          <w:sz w:val="22"/>
          <w:szCs w:val="22"/>
        </w:rPr>
        <w:t>.</w:t>
      </w:r>
    </w:p>
    <w:p w14:paraId="28023F9F" w14:textId="09AF9D38" w:rsidR="00856811" w:rsidRPr="00DC43B9" w:rsidRDefault="00E03931" w:rsidP="00362583">
      <w:pPr>
        <w:numPr>
          <w:ilvl w:val="0"/>
          <w:numId w:val="2"/>
        </w:numPr>
        <w:tabs>
          <w:tab w:val="clear" w:pos="1495"/>
        </w:tabs>
        <w:spacing w:after="120"/>
        <w:ind w:left="720" w:hanging="720"/>
        <w:jc w:val="both"/>
        <w:rPr>
          <w:rFonts w:ascii="Calibri" w:hAnsi="Calibri"/>
          <w:sz w:val="22"/>
          <w:szCs w:val="22"/>
        </w:rPr>
      </w:pPr>
      <w:r w:rsidRPr="00DC43B9">
        <w:rPr>
          <w:rFonts w:ascii="Calibri" w:hAnsi="Calibri"/>
          <w:sz w:val="22"/>
          <w:szCs w:val="22"/>
        </w:rPr>
        <w:t>Míst</w:t>
      </w:r>
      <w:r w:rsidR="00033D9C" w:rsidRPr="00DC43B9">
        <w:rPr>
          <w:rFonts w:ascii="Calibri" w:hAnsi="Calibri"/>
          <w:sz w:val="22"/>
          <w:szCs w:val="22"/>
        </w:rPr>
        <w:t>em</w:t>
      </w:r>
      <w:r w:rsidRPr="00DC43B9">
        <w:rPr>
          <w:rFonts w:ascii="Calibri" w:hAnsi="Calibri"/>
          <w:sz w:val="22"/>
          <w:szCs w:val="22"/>
        </w:rPr>
        <w:t xml:space="preserve"> plnění</w:t>
      </w:r>
      <w:r w:rsidR="00CC2AB9" w:rsidRPr="00DC43B9">
        <w:rPr>
          <w:rFonts w:ascii="Calibri" w:hAnsi="Calibri"/>
          <w:sz w:val="22"/>
          <w:szCs w:val="22"/>
        </w:rPr>
        <w:t xml:space="preserve"> </w:t>
      </w:r>
      <w:r w:rsidR="00B95137" w:rsidRPr="00DC43B9">
        <w:rPr>
          <w:rFonts w:ascii="Calibri" w:hAnsi="Calibri"/>
          <w:sz w:val="22"/>
          <w:szCs w:val="22"/>
        </w:rPr>
        <w:t>díla</w:t>
      </w:r>
      <w:r w:rsidR="00033D9C" w:rsidRPr="00DC43B9">
        <w:rPr>
          <w:rFonts w:ascii="Calibri" w:hAnsi="Calibri"/>
          <w:sz w:val="22"/>
          <w:szCs w:val="22"/>
        </w:rPr>
        <w:t xml:space="preserve"> </w:t>
      </w:r>
      <w:r w:rsidR="009D6B5E">
        <w:rPr>
          <w:rFonts w:ascii="Calibri" w:hAnsi="Calibri"/>
          <w:sz w:val="22"/>
          <w:szCs w:val="22"/>
        </w:rPr>
        <w:t xml:space="preserve">ZŠ Dolákova, </w:t>
      </w:r>
      <w:r w:rsidR="009D6B5E" w:rsidRPr="005778B8">
        <w:rPr>
          <w:rFonts w:ascii="Calibri" w:hAnsi="Calibri"/>
          <w:sz w:val="22"/>
          <w:szCs w:val="22"/>
        </w:rPr>
        <w:t>Dolákova 1/555, Praha 8 - Bohnice</w:t>
      </w:r>
    </w:p>
    <w:p w14:paraId="794F8C40" w14:textId="77777777" w:rsidR="007953A1" w:rsidRPr="007D164B" w:rsidRDefault="007953A1" w:rsidP="007953A1">
      <w:pPr>
        <w:ind w:firstLine="360"/>
        <w:jc w:val="both"/>
        <w:rPr>
          <w:rFonts w:ascii="Calibri" w:eastAsia="MS Mincho" w:hAnsi="Calibri"/>
          <w:b/>
          <w:bCs/>
          <w:sz w:val="22"/>
          <w:szCs w:val="22"/>
        </w:rPr>
      </w:pPr>
    </w:p>
    <w:p w14:paraId="7BC47D1D" w14:textId="77777777" w:rsidR="00D64AB9" w:rsidRPr="007D164B" w:rsidRDefault="00D64AB9">
      <w:pPr>
        <w:pStyle w:val="Prosttext"/>
        <w:jc w:val="center"/>
        <w:rPr>
          <w:rFonts w:ascii="Calibri" w:eastAsia="MS Mincho" w:hAnsi="Calibri"/>
          <w:b/>
          <w:bCs/>
          <w:sz w:val="22"/>
          <w:szCs w:val="22"/>
        </w:rPr>
      </w:pPr>
      <w:r w:rsidRPr="007D164B">
        <w:rPr>
          <w:rFonts w:ascii="Calibri" w:eastAsia="MS Mincho" w:hAnsi="Calibri"/>
          <w:b/>
          <w:bCs/>
          <w:sz w:val="22"/>
          <w:szCs w:val="22"/>
        </w:rPr>
        <w:t>Čl. V</w:t>
      </w:r>
      <w:r w:rsidR="00C250EA" w:rsidRPr="007D164B">
        <w:rPr>
          <w:rFonts w:ascii="Calibri" w:eastAsia="MS Mincho" w:hAnsi="Calibri"/>
          <w:b/>
          <w:bCs/>
          <w:sz w:val="22"/>
          <w:szCs w:val="22"/>
        </w:rPr>
        <w:t>.</w:t>
      </w:r>
    </w:p>
    <w:p w14:paraId="3C00CA21" w14:textId="77777777" w:rsidR="00B07591" w:rsidRPr="007D164B" w:rsidRDefault="00B07591" w:rsidP="00EF759A">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VĚCI</w:t>
      </w:r>
      <w:r w:rsidR="00EF759A" w:rsidRPr="007D164B">
        <w:rPr>
          <w:rFonts w:ascii="Calibri" w:eastAsia="MS Mincho" w:hAnsi="Calibri"/>
          <w:b/>
          <w:bCs/>
          <w:sz w:val="22"/>
          <w:szCs w:val="22"/>
        </w:rPr>
        <w:t xml:space="preserve"> URČENÉ K PROVEDENÍ DÍLA</w:t>
      </w:r>
    </w:p>
    <w:p w14:paraId="055732ED" w14:textId="77777777" w:rsidR="00D10306" w:rsidRPr="007D164B" w:rsidRDefault="00D64AB9"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 xml:space="preserve">Ke dni předání staveniště podle </w:t>
      </w:r>
      <w:r w:rsidR="00362583">
        <w:rPr>
          <w:rFonts w:ascii="Calibri" w:eastAsia="MS Mincho" w:hAnsi="Calibri"/>
          <w:sz w:val="22"/>
          <w:szCs w:val="22"/>
        </w:rPr>
        <w:t>čl. IV odst.</w:t>
      </w:r>
      <w:r w:rsidR="00362583" w:rsidRPr="007D164B">
        <w:rPr>
          <w:rFonts w:ascii="Calibri" w:eastAsia="MS Mincho" w:hAnsi="Calibri"/>
          <w:sz w:val="22"/>
          <w:szCs w:val="22"/>
        </w:rPr>
        <w:t xml:space="preserve"> </w:t>
      </w:r>
      <w:r w:rsidR="00BE68BA">
        <w:rPr>
          <w:rFonts w:ascii="Calibri" w:eastAsia="MS Mincho" w:hAnsi="Calibri"/>
          <w:sz w:val="22"/>
          <w:szCs w:val="22"/>
        </w:rPr>
        <w:t xml:space="preserve">4.1 písm. a) </w:t>
      </w:r>
      <w:r w:rsidR="00937360" w:rsidRPr="007D164B">
        <w:rPr>
          <w:rFonts w:ascii="Calibri" w:eastAsia="MS Mincho" w:hAnsi="Calibri"/>
          <w:sz w:val="22"/>
          <w:szCs w:val="22"/>
        </w:rPr>
        <w:t xml:space="preserve">této </w:t>
      </w:r>
      <w:r w:rsidRPr="007D164B">
        <w:rPr>
          <w:rFonts w:ascii="Calibri" w:eastAsia="MS Mincho" w:hAnsi="Calibri"/>
          <w:sz w:val="22"/>
          <w:szCs w:val="22"/>
        </w:rPr>
        <w:t>smlouvy objednatel předá zhotoviteli také připravené pracoviště a vhodný prostor pro uskladnění materiálu. Tento prostor bude k</w:t>
      </w:r>
      <w:r w:rsidR="00BE68BA">
        <w:rPr>
          <w:rFonts w:ascii="Calibri" w:eastAsia="MS Mincho" w:hAnsi="Calibri"/>
          <w:sz w:val="22"/>
          <w:szCs w:val="22"/>
        </w:rPr>
        <w:t> </w:t>
      </w:r>
      <w:r w:rsidRPr="007D164B">
        <w:rPr>
          <w:rFonts w:ascii="Calibri" w:eastAsia="MS Mincho" w:hAnsi="Calibri"/>
          <w:sz w:val="22"/>
          <w:szCs w:val="22"/>
        </w:rPr>
        <w:t>dispozici zhotoviteli po celou dobu provádění díla. Zhotovitel se zavazuje předat objednateli při</w:t>
      </w:r>
      <w:r w:rsidR="00BE68BA">
        <w:rPr>
          <w:rFonts w:ascii="Calibri" w:eastAsia="MS Mincho" w:hAnsi="Calibri"/>
          <w:sz w:val="22"/>
          <w:szCs w:val="22"/>
        </w:rPr>
        <w:t> </w:t>
      </w:r>
      <w:r w:rsidRPr="007D164B">
        <w:rPr>
          <w:rFonts w:ascii="Calibri" w:eastAsia="MS Mincho" w:hAnsi="Calibri"/>
          <w:sz w:val="22"/>
          <w:szCs w:val="22"/>
        </w:rPr>
        <w:t>předání díla zapůjčený prostor v původním stavu.</w:t>
      </w:r>
    </w:p>
    <w:p w14:paraId="7D4966E4" w14:textId="77777777" w:rsidR="000E02BA" w:rsidRPr="007D164B" w:rsidRDefault="00264AC6"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 xml:space="preserve">Zhotovitel je odpovědný za pořádek na staveništi, provádění běžného úklidu a používání výhradně sociálního zařízení určeného pro </w:t>
      </w:r>
      <w:r w:rsidR="00CC176B">
        <w:rPr>
          <w:rFonts w:ascii="Calibri" w:eastAsia="MS Mincho" w:hAnsi="Calibri"/>
          <w:sz w:val="22"/>
          <w:szCs w:val="22"/>
        </w:rPr>
        <w:t>zaměstnance</w:t>
      </w:r>
      <w:r w:rsidRPr="007D164B">
        <w:rPr>
          <w:rFonts w:ascii="Calibri" w:eastAsia="MS Mincho" w:hAnsi="Calibri"/>
          <w:sz w:val="22"/>
          <w:szCs w:val="22"/>
        </w:rPr>
        <w:t xml:space="preserve"> </w:t>
      </w:r>
      <w:r w:rsidR="00CC176B">
        <w:rPr>
          <w:rFonts w:ascii="Calibri" w:eastAsia="MS Mincho" w:hAnsi="Calibri"/>
          <w:sz w:val="22"/>
          <w:szCs w:val="22"/>
        </w:rPr>
        <w:t xml:space="preserve">zhotovitele </w:t>
      </w:r>
      <w:r w:rsidR="00CC176B" w:rsidRPr="007D164B">
        <w:rPr>
          <w:rFonts w:ascii="Calibri" w:eastAsia="MS Mincho" w:hAnsi="Calibri"/>
          <w:sz w:val="22"/>
          <w:szCs w:val="22"/>
        </w:rPr>
        <w:t>a osoby podílející se na provádění díla</w:t>
      </w:r>
      <w:r w:rsidRPr="007D164B">
        <w:rPr>
          <w:rFonts w:ascii="Calibri" w:eastAsia="MS Mincho" w:hAnsi="Calibri"/>
          <w:sz w:val="22"/>
          <w:szCs w:val="22"/>
        </w:rPr>
        <w:t>.</w:t>
      </w:r>
    </w:p>
    <w:p w14:paraId="03FD2CE5" w14:textId="77777777" w:rsidR="00264AC6" w:rsidRPr="00DC43B9" w:rsidRDefault="00264AC6"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Zaměstnanci zhotovitele a osoby podílející se na provádění</w:t>
      </w:r>
      <w:r w:rsidR="00CC176B">
        <w:rPr>
          <w:rFonts w:ascii="Calibri" w:eastAsia="MS Mincho" w:hAnsi="Calibri"/>
          <w:sz w:val="22"/>
          <w:szCs w:val="22"/>
        </w:rPr>
        <w:t xml:space="preserve"> </w:t>
      </w:r>
      <w:r w:rsidRPr="007D164B">
        <w:rPr>
          <w:rFonts w:ascii="Calibri" w:eastAsia="MS Mincho" w:hAnsi="Calibri"/>
          <w:sz w:val="22"/>
          <w:szCs w:val="22"/>
        </w:rPr>
        <w:t xml:space="preserve">díla jsou </w:t>
      </w:r>
      <w:r w:rsidR="00B07591" w:rsidRPr="007D164B">
        <w:rPr>
          <w:rFonts w:ascii="Calibri" w:eastAsia="MS Mincho" w:hAnsi="Calibri"/>
          <w:sz w:val="22"/>
          <w:szCs w:val="22"/>
        </w:rPr>
        <w:t>v souvislosti s prováděním díla oprávněni vstupovat a pohybovat se pouze v </w:t>
      </w:r>
      <w:r w:rsidR="00B07591" w:rsidRPr="00DC43B9">
        <w:rPr>
          <w:rFonts w:ascii="Calibri" w:eastAsia="MS Mincho" w:hAnsi="Calibri"/>
          <w:sz w:val="22"/>
          <w:szCs w:val="22"/>
        </w:rPr>
        <w:t xml:space="preserve">těch prostorech školského </w:t>
      </w:r>
      <w:r w:rsidR="00CC176B" w:rsidRPr="00DC43B9">
        <w:rPr>
          <w:rFonts w:ascii="Calibri" w:eastAsia="MS Mincho" w:hAnsi="Calibri"/>
          <w:sz w:val="22"/>
          <w:szCs w:val="22"/>
        </w:rPr>
        <w:t>zařízení</w:t>
      </w:r>
      <w:r w:rsidR="00B07591" w:rsidRPr="00DC43B9">
        <w:rPr>
          <w:rFonts w:ascii="Calibri" w:eastAsia="MS Mincho" w:hAnsi="Calibri"/>
          <w:sz w:val="22"/>
          <w:szCs w:val="22"/>
        </w:rPr>
        <w:t xml:space="preserve">, které jim k tomu byly vyhrazeny </w:t>
      </w:r>
      <w:r w:rsidR="002B02A0" w:rsidRPr="00DC43B9">
        <w:rPr>
          <w:rFonts w:ascii="Calibri" w:eastAsia="MS Mincho" w:hAnsi="Calibri"/>
          <w:sz w:val="22"/>
          <w:szCs w:val="22"/>
        </w:rPr>
        <w:t>objednatelem, resp. zástupci školského</w:t>
      </w:r>
      <w:r w:rsidR="00B07591" w:rsidRPr="00DC43B9">
        <w:rPr>
          <w:rFonts w:ascii="Calibri" w:eastAsia="MS Mincho" w:hAnsi="Calibri"/>
          <w:sz w:val="22"/>
          <w:szCs w:val="22"/>
        </w:rPr>
        <w:t xml:space="preserve"> zařízení.</w:t>
      </w:r>
    </w:p>
    <w:p w14:paraId="22B00E9B" w14:textId="77777777" w:rsidR="00BB05B9" w:rsidRPr="007D164B" w:rsidRDefault="00BB05B9" w:rsidP="00BB05B9">
      <w:pPr>
        <w:pStyle w:val="Prosttext"/>
        <w:jc w:val="both"/>
        <w:rPr>
          <w:rFonts w:ascii="Calibri" w:eastAsia="MS Mincho" w:hAnsi="Calibri"/>
          <w:sz w:val="22"/>
          <w:szCs w:val="22"/>
        </w:rPr>
      </w:pPr>
    </w:p>
    <w:p w14:paraId="572D19BD" w14:textId="77777777" w:rsidR="00B07591" w:rsidRPr="007D164B" w:rsidRDefault="00B07591" w:rsidP="00B07591">
      <w:pPr>
        <w:pStyle w:val="Prosttext"/>
        <w:jc w:val="center"/>
        <w:rPr>
          <w:rFonts w:ascii="Calibri" w:eastAsia="MS Mincho" w:hAnsi="Calibri"/>
          <w:b/>
          <w:bCs/>
          <w:sz w:val="22"/>
          <w:szCs w:val="22"/>
        </w:rPr>
      </w:pPr>
      <w:r w:rsidRPr="007D164B">
        <w:rPr>
          <w:rFonts w:ascii="Calibri" w:eastAsia="MS Mincho" w:hAnsi="Calibri"/>
          <w:b/>
          <w:bCs/>
          <w:sz w:val="22"/>
          <w:szCs w:val="22"/>
        </w:rPr>
        <w:t>Čl. V</w:t>
      </w:r>
      <w:r w:rsidR="0056728C" w:rsidRPr="007D164B">
        <w:rPr>
          <w:rFonts w:ascii="Calibri" w:eastAsia="MS Mincho" w:hAnsi="Calibri"/>
          <w:b/>
          <w:bCs/>
          <w:sz w:val="22"/>
          <w:szCs w:val="22"/>
        </w:rPr>
        <w:t>I</w:t>
      </w:r>
      <w:r w:rsidRPr="007D164B">
        <w:rPr>
          <w:rFonts w:ascii="Calibri" w:eastAsia="MS Mincho" w:hAnsi="Calibri"/>
          <w:b/>
          <w:bCs/>
          <w:sz w:val="22"/>
          <w:szCs w:val="22"/>
        </w:rPr>
        <w:t>.</w:t>
      </w:r>
    </w:p>
    <w:p w14:paraId="784141CC" w14:textId="77777777" w:rsidR="00B07591" w:rsidRPr="007D164B" w:rsidRDefault="00B07591" w:rsidP="00CC2AB9">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CENA ZA DÍLO</w:t>
      </w:r>
    </w:p>
    <w:p w14:paraId="7A861CA7" w14:textId="77777777" w:rsidR="00194879" w:rsidRPr="00362583" w:rsidRDefault="003A2B95" w:rsidP="00F5141C">
      <w:pPr>
        <w:numPr>
          <w:ilvl w:val="0"/>
          <w:numId w:val="4"/>
        </w:numPr>
        <w:tabs>
          <w:tab w:val="clear" w:pos="1495"/>
        </w:tabs>
        <w:spacing w:after="120"/>
        <w:ind w:left="720" w:hanging="720"/>
        <w:jc w:val="both"/>
        <w:rPr>
          <w:rFonts w:ascii="Calibri" w:hAnsi="Calibri"/>
          <w:sz w:val="22"/>
          <w:szCs w:val="22"/>
        </w:rPr>
      </w:pPr>
      <w:bookmarkStart w:id="5" w:name="_Ref389744932"/>
      <w:r>
        <w:rPr>
          <w:rFonts w:ascii="Calibri" w:eastAsia="MS Mincho" w:hAnsi="Calibri"/>
          <w:sz w:val="22"/>
          <w:szCs w:val="22"/>
        </w:rPr>
        <w:t>Cena za řádně provedené a předané dílo a další s dílem související úkony je stanovena takto:</w:t>
      </w:r>
    </w:p>
    <w:p w14:paraId="06062217" w14:textId="77777777" w:rsidR="003A2B95" w:rsidRPr="00280FDA" w:rsidRDefault="00F56615" w:rsidP="00280FDA">
      <w:pPr>
        <w:spacing w:after="120"/>
        <w:ind w:left="1134"/>
        <w:jc w:val="both"/>
        <w:rPr>
          <w:rFonts w:ascii="Calibri" w:eastAsia="MS Mincho" w:hAnsi="Calibri"/>
          <w:sz w:val="22"/>
          <w:szCs w:val="22"/>
        </w:rPr>
      </w:pPr>
      <w:r w:rsidRPr="007D164B">
        <w:rPr>
          <w:rFonts w:ascii="Calibri" w:eastAsia="MS Mincho" w:hAnsi="Calibri"/>
          <w:sz w:val="22"/>
          <w:szCs w:val="22"/>
        </w:rPr>
        <w:t>………………………………</w:t>
      </w:r>
      <w:r w:rsidR="003A2B95" w:rsidRPr="00280FDA">
        <w:rPr>
          <w:rFonts w:ascii="Calibri" w:eastAsia="MS Mincho" w:hAnsi="Calibri"/>
          <w:sz w:val="22"/>
          <w:szCs w:val="22"/>
        </w:rPr>
        <w:t xml:space="preserve"> Kč bez DPH</w:t>
      </w:r>
    </w:p>
    <w:p w14:paraId="345683BB" w14:textId="77777777" w:rsidR="003A2B95" w:rsidRPr="00280FDA" w:rsidRDefault="00F56615" w:rsidP="00280FDA">
      <w:pPr>
        <w:spacing w:after="120"/>
        <w:ind w:left="1134"/>
        <w:jc w:val="both"/>
        <w:rPr>
          <w:rFonts w:ascii="Calibri" w:eastAsia="MS Mincho" w:hAnsi="Calibri"/>
          <w:sz w:val="22"/>
          <w:szCs w:val="22"/>
        </w:rPr>
      </w:pPr>
      <w:r w:rsidRPr="007D164B">
        <w:rPr>
          <w:rFonts w:ascii="Calibri" w:eastAsia="MS Mincho" w:hAnsi="Calibri"/>
          <w:sz w:val="22"/>
          <w:szCs w:val="22"/>
        </w:rPr>
        <w:t>………………………………</w:t>
      </w:r>
      <w:r w:rsidR="003A2B95" w:rsidRPr="00280FDA">
        <w:rPr>
          <w:rFonts w:ascii="Calibri" w:eastAsia="MS Mincho" w:hAnsi="Calibri"/>
          <w:sz w:val="22"/>
          <w:szCs w:val="22"/>
        </w:rPr>
        <w:t xml:space="preserve"> Kč </w:t>
      </w:r>
      <w:r w:rsidR="00280FDA">
        <w:rPr>
          <w:rFonts w:ascii="Calibri" w:eastAsia="MS Mincho" w:hAnsi="Calibri"/>
          <w:sz w:val="22"/>
          <w:szCs w:val="22"/>
        </w:rPr>
        <w:t xml:space="preserve">DPH </w:t>
      </w:r>
      <w:r w:rsidR="003A2B95" w:rsidRPr="00DC43B9">
        <w:rPr>
          <w:rFonts w:ascii="Calibri" w:eastAsia="MS Mincho" w:hAnsi="Calibri"/>
          <w:sz w:val="22"/>
          <w:szCs w:val="22"/>
        </w:rPr>
        <w:t>v sazbě 21 %</w:t>
      </w:r>
    </w:p>
    <w:p w14:paraId="76085953" w14:textId="77777777" w:rsidR="003A2B95" w:rsidRDefault="00F56615" w:rsidP="00280FDA">
      <w:pPr>
        <w:spacing w:after="120"/>
        <w:ind w:left="1134"/>
        <w:jc w:val="both"/>
        <w:rPr>
          <w:rFonts w:ascii="Calibri" w:eastAsia="MS Mincho" w:hAnsi="Calibri"/>
          <w:sz w:val="22"/>
          <w:szCs w:val="22"/>
        </w:rPr>
      </w:pPr>
      <w:r w:rsidRPr="007D164B">
        <w:rPr>
          <w:rFonts w:ascii="Calibri" w:eastAsia="MS Mincho" w:hAnsi="Calibri"/>
          <w:sz w:val="22"/>
          <w:szCs w:val="22"/>
        </w:rPr>
        <w:t>………………………………</w:t>
      </w:r>
      <w:r w:rsidR="003A2B95" w:rsidRPr="00280FDA">
        <w:rPr>
          <w:rFonts w:ascii="Calibri" w:eastAsia="MS Mincho" w:hAnsi="Calibri"/>
          <w:sz w:val="22"/>
          <w:szCs w:val="22"/>
        </w:rPr>
        <w:t xml:space="preserve"> Kč včetně DPH</w:t>
      </w:r>
    </w:p>
    <w:bookmarkEnd w:id="5"/>
    <w:p w14:paraId="3957AE6D" w14:textId="77777777" w:rsidR="00946BA4" w:rsidRDefault="00946BA4" w:rsidP="00946BA4">
      <w:pPr>
        <w:spacing w:after="120"/>
        <w:ind w:left="720" w:hanging="12"/>
        <w:jc w:val="both"/>
        <w:rPr>
          <w:rFonts w:ascii="Calibri" w:eastAsia="MS Mincho" w:hAnsi="Calibri"/>
          <w:sz w:val="22"/>
          <w:szCs w:val="22"/>
        </w:rPr>
      </w:pPr>
      <w:r w:rsidRPr="007D164B">
        <w:rPr>
          <w:rFonts w:ascii="Calibri" w:eastAsia="MS Mincho" w:hAnsi="Calibri"/>
          <w:sz w:val="22"/>
          <w:szCs w:val="22"/>
        </w:rPr>
        <w:t>(slovy:</w:t>
      </w:r>
      <w:r w:rsidRPr="007D164B">
        <w:rPr>
          <w:rFonts w:ascii="Calibri" w:eastAsia="MS Mincho" w:hAnsi="Calibri"/>
          <w:sz w:val="22"/>
          <w:szCs w:val="22"/>
        </w:rPr>
        <w:tab/>
        <w:t xml:space="preserve"> …………………………………………… korun českých bez daně z přidané hodnoty</w:t>
      </w:r>
      <w:r w:rsidR="00280FDA">
        <w:rPr>
          <w:rFonts w:ascii="Calibri" w:eastAsia="MS Mincho" w:hAnsi="Calibri"/>
          <w:sz w:val="22"/>
          <w:szCs w:val="22"/>
        </w:rPr>
        <w:t>)</w:t>
      </w:r>
    </w:p>
    <w:p w14:paraId="73CB6D60" w14:textId="77777777" w:rsidR="00280FDA" w:rsidRDefault="00280FDA" w:rsidP="00362583">
      <w:pPr>
        <w:numPr>
          <w:ilvl w:val="0"/>
          <w:numId w:val="4"/>
        </w:numPr>
        <w:tabs>
          <w:tab w:val="clear" w:pos="1495"/>
        </w:tabs>
        <w:spacing w:after="120"/>
        <w:ind w:left="720" w:hanging="720"/>
        <w:jc w:val="both"/>
        <w:rPr>
          <w:rFonts w:ascii="Calibri" w:eastAsia="MS Mincho" w:hAnsi="Calibri"/>
          <w:sz w:val="22"/>
          <w:szCs w:val="22"/>
        </w:rPr>
      </w:pPr>
      <w:r w:rsidRPr="00280FDA">
        <w:rPr>
          <w:rFonts w:ascii="Calibri" w:eastAsia="MS Mincho" w:hAnsi="Calibri"/>
          <w:sz w:val="22"/>
          <w:szCs w:val="22"/>
        </w:rPr>
        <w:t>Celková cena</w:t>
      </w:r>
      <w:r>
        <w:rPr>
          <w:rFonts w:ascii="Calibri" w:eastAsia="MS Mincho" w:hAnsi="Calibri"/>
          <w:sz w:val="22"/>
          <w:szCs w:val="22"/>
        </w:rPr>
        <w:t xml:space="preserve"> díla</w:t>
      </w:r>
      <w:r w:rsidRPr="00280FDA">
        <w:rPr>
          <w:rFonts w:ascii="Calibri" w:eastAsia="MS Mincho" w:hAnsi="Calibri"/>
          <w:sz w:val="22"/>
          <w:szCs w:val="22"/>
        </w:rPr>
        <w:t xml:space="preserve"> je stanovena v souladu s přílohou č. 1 této smlouvy </w:t>
      </w:r>
      <w:r w:rsidR="00CD1E54">
        <w:rPr>
          <w:rFonts w:ascii="Calibri" w:eastAsia="MS Mincho" w:hAnsi="Calibri"/>
          <w:sz w:val="22"/>
          <w:szCs w:val="22"/>
        </w:rPr>
        <w:t>(</w:t>
      </w:r>
      <w:r w:rsidRPr="00280FDA">
        <w:rPr>
          <w:rFonts w:ascii="Calibri" w:eastAsia="MS Mincho" w:hAnsi="Calibri"/>
          <w:sz w:val="22"/>
          <w:szCs w:val="22"/>
        </w:rPr>
        <w:t>Soupis prací</w:t>
      </w:r>
      <w:r w:rsidR="00CD1E54">
        <w:rPr>
          <w:rFonts w:ascii="Calibri" w:eastAsia="MS Mincho" w:hAnsi="Calibri"/>
          <w:sz w:val="22"/>
          <w:szCs w:val="22"/>
        </w:rPr>
        <w:t>)</w:t>
      </w:r>
      <w:r w:rsidRPr="00280FDA">
        <w:rPr>
          <w:rFonts w:ascii="Calibri" w:eastAsia="MS Mincho" w:hAnsi="Calibri"/>
          <w:sz w:val="22"/>
          <w:szCs w:val="22"/>
        </w:rPr>
        <w:t xml:space="preserve">. Jednotkové ceny uvedené v příloze č. 1 této smlouvy jsou konečné a maximální a mohou být měněny pouze se změnou sazeb DPH či jiných daňových předpisů majících vliv na cenu předmětu plnění. </w:t>
      </w:r>
    </w:p>
    <w:p w14:paraId="5E2FFDA6" w14:textId="77777777" w:rsidR="003A2B95" w:rsidRPr="007D164B" w:rsidRDefault="00CD1E54" w:rsidP="00362583">
      <w:pPr>
        <w:numPr>
          <w:ilvl w:val="0"/>
          <w:numId w:val="4"/>
        </w:numPr>
        <w:tabs>
          <w:tab w:val="clear" w:pos="1495"/>
        </w:tabs>
        <w:spacing w:after="120"/>
        <w:ind w:left="720" w:hanging="720"/>
        <w:jc w:val="both"/>
        <w:rPr>
          <w:rFonts w:ascii="Calibri" w:eastAsia="MS Mincho" w:hAnsi="Calibri"/>
          <w:sz w:val="22"/>
          <w:szCs w:val="22"/>
        </w:rPr>
      </w:pPr>
      <w:r>
        <w:rPr>
          <w:rFonts w:ascii="Calibri" w:eastAsia="MS Mincho" w:hAnsi="Calibri"/>
          <w:sz w:val="22"/>
          <w:szCs w:val="22"/>
        </w:rPr>
        <w:t>Celková cena díla</w:t>
      </w:r>
      <w:r w:rsidR="003A2B95" w:rsidRPr="003A2B95">
        <w:rPr>
          <w:rFonts w:ascii="Calibri" w:eastAsia="MS Mincho" w:hAnsi="Calibri"/>
          <w:sz w:val="22"/>
          <w:szCs w:val="22"/>
        </w:rPr>
        <w:t xml:space="preserve"> je stanovena jako cena pevná, </w:t>
      </w:r>
      <w:r w:rsidRPr="00CD1E54">
        <w:rPr>
          <w:rFonts w:ascii="Calibri" w:eastAsia="MS Mincho" w:hAnsi="Calibri"/>
          <w:sz w:val="22"/>
          <w:szCs w:val="22"/>
        </w:rPr>
        <w:t>tj. zahrnuje veškeré náklady zhotovitele související s provedením díla. Dále jsou součástí ceny i služby a dodávky, které nejsou výslovně uvedeny, ale zhotovitel, jakožto odborník o nich ví nebo vědět musel, neboť jsou nezbytné k provedení díla</w:t>
      </w:r>
      <w:r w:rsidR="003A2B95">
        <w:rPr>
          <w:rFonts w:ascii="Calibri" w:eastAsia="MS Mincho" w:hAnsi="Calibri"/>
          <w:sz w:val="22"/>
          <w:szCs w:val="22"/>
        </w:rPr>
        <w:t xml:space="preserve">. </w:t>
      </w:r>
    </w:p>
    <w:p w14:paraId="7222BA38" w14:textId="77777777" w:rsidR="0020020C" w:rsidRPr="007D164B" w:rsidRDefault="0020020C" w:rsidP="0063152F">
      <w:pPr>
        <w:numPr>
          <w:ilvl w:val="0"/>
          <w:numId w:val="4"/>
        </w:numPr>
        <w:tabs>
          <w:tab w:val="clear" w:pos="1495"/>
        </w:tabs>
        <w:spacing w:after="120"/>
        <w:ind w:left="720" w:hanging="720"/>
        <w:jc w:val="both"/>
        <w:rPr>
          <w:rFonts w:ascii="Calibri" w:eastAsia="MS Mincho" w:hAnsi="Calibri"/>
          <w:sz w:val="22"/>
          <w:szCs w:val="22"/>
        </w:rPr>
      </w:pPr>
      <w:r w:rsidRPr="007D164B">
        <w:rPr>
          <w:rFonts w:ascii="Calibri" w:eastAsia="MS Mincho" w:hAnsi="Calibri"/>
          <w:sz w:val="22"/>
          <w:szCs w:val="22"/>
        </w:rPr>
        <w:t xml:space="preserve">Cena díla nemůže být zvýšena či snížena, pokud nedojde ke změně rozsahu díla formou </w:t>
      </w:r>
      <w:r w:rsidR="00CD1E54">
        <w:rPr>
          <w:rFonts w:ascii="Calibri" w:eastAsia="MS Mincho" w:hAnsi="Calibri"/>
          <w:sz w:val="22"/>
          <w:szCs w:val="22"/>
        </w:rPr>
        <w:t xml:space="preserve">písemného </w:t>
      </w:r>
      <w:r w:rsidRPr="007D164B">
        <w:rPr>
          <w:rFonts w:ascii="Calibri" w:eastAsia="MS Mincho" w:hAnsi="Calibri"/>
          <w:sz w:val="22"/>
          <w:szCs w:val="22"/>
        </w:rPr>
        <w:t xml:space="preserve">dodatku k této smlouvě. </w:t>
      </w:r>
    </w:p>
    <w:p w14:paraId="394EEC48" w14:textId="77777777" w:rsidR="0056728C" w:rsidRDefault="0020020C" w:rsidP="00370F81">
      <w:pPr>
        <w:numPr>
          <w:ilvl w:val="0"/>
          <w:numId w:val="4"/>
        </w:numPr>
        <w:tabs>
          <w:tab w:val="clear" w:pos="1495"/>
        </w:tabs>
        <w:spacing w:after="120"/>
        <w:ind w:left="720" w:hanging="720"/>
        <w:jc w:val="both"/>
        <w:rPr>
          <w:rFonts w:ascii="Calibri" w:eastAsia="MS Mincho" w:hAnsi="Calibri"/>
          <w:sz w:val="22"/>
          <w:szCs w:val="22"/>
        </w:rPr>
      </w:pPr>
      <w:r w:rsidRPr="007D164B">
        <w:rPr>
          <w:rFonts w:ascii="Calibri" w:eastAsia="MS Mincho" w:hAnsi="Calibri"/>
          <w:sz w:val="22"/>
          <w:szCs w:val="22"/>
        </w:rPr>
        <w:t>Provedení veškerých víceprací, méněprací, změny technologií nebo materiálů, doplňky nebo rozšíření či zúžení díla je možné pouze s písemným souhlasem objednatele. Pokud by k takovým změnám mělo dojít, budou řešeny nejprve formou změnových listů, z nichž musí být patrno, o</w:t>
      </w:r>
      <w:r w:rsidR="00CD1E54">
        <w:rPr>
          <w:rFonts w:ascii="Calibri" w:eastAsia="MS Mincho" w:hAnsi="Calibri"/>
          <w:sz w:val="22"/>
          <w:szCs w:val="22"/>
        </w:rPr>
        <w:t> </w:t>
      </w:r>
      <w:r w:rsidRPr="007D164B">
        <w:rPr>
          <w:rFonts w:ascii="Calibri" w:eastAsia="MS Mincho" w:hAnsi="Calibri"/>
          <w:sz w:val="22"/>
          <w:szCs w:val="22"/>
        </w:rPr>
        <w:t xml:space="preserve">jakou změnu díla se jedná, jakož i odpovídající cena, kterou za provedení změny díla bude zhotovitel u objednatele požadovat uhradit, a následně </w:t>
      </w:r>
      <w:r w:rsidR="00CD1E54">
        <w:rPr>
          <w:rFonts w:ascii="Calibri" w:eastAsia="MS Mincho" w:hAnsi="Calibri"/>
          <w:sz w:val="22"/>
          <w:szCs w:val="22"/>
        </w:rPr>
        <w:t xml:space="preserve">písemných </w:t>
      </w:r>
      <w:r w:rsidRPr="007D164B">
        <w:rPr>
          <w:rFonts w:ascii="Calibri" w:eastAsia="MS Mincho" w:hAnsi="Calibri"/>
          <w:sz w:val="22"/>
          <w:szCs w:val="22"/>
        </w:rPr>
        <w:t>dodatků k</w:t>
      </w:r>
      <w:r w:rsidR="00CD1E54">
        <w:rPr>
          <w:rFonts w:ascii="Calibri" w:eastAsia="MS Mincho" w:hAnsi="Calibri"/>
          <w:sz w:val="22"/>
          <w:szCs w:val="22"/>
        </w:rPr>
        <w:t xml:space="preserve"> této</w:t>
      </w:r>
      <w:r w:rsidRPr="007D164B">
        <w:rPr>
          <w:rFonts w:ascii="Calibri" w:eastAsia="MS Mincho" w:hAnsi="Calibri"/>
          <w:sz w:val="22"/>
          <w:szCs w:val="22"/>
        </w:rPr>
        <w:t xml:space="preserve"> smlouvě se</w:t>
      </w:r>
      <w:r w:rsidR="00CD1E54">
        <w:rPr>
          <w:rFonts w:ascii="Calibri" w:eastAsia="MS Mincho" w:hAnsi="Calibri"/>
          <w:sz w:val="22"/>
          <w:szCs w:val="22"/>
        </w:rPr>
        <w:t> </w:t>
      </w:r>
      <w:r w:rsidRPr="007D164B">
        <w:rPr>
          <w:rFonts w:ascii="Calibri" w:eastAsia="MS Mincho" w:hAnsi="Calibri"/>
          <w:sz w:val="22"/>
          <w:szCs w:val="22"/>
        </w:rPr>
        <w:t xml:space="preserve">změnou předmětu a ceny díla včetně řešení případných dopadů sjednaných změn do termínů plnění uvedených v této </w:t>
      </w:r>
      <w:r w:rsidR="00CD1E54">
        <w:rPr>
          <w:rFonts w:ascii="Calibri" w:eastAsia="MS Mincho" w:hAnsi="Calibri"/>
          <w:sz w:val="22"/>
          <w:szCs w:val="22"/>
        </w:rPr>
        <w:t>s</w:t>
      </w:r>
      <w:r w:rsidRPr="007D164B">
        <w:rPr>
          <w:rFonts w:ascii="Calibri" w:eastAsia="MS Mincho" w:hAnsi="Calibri"/>
          <w:sz w:val="22"/>
          <w:szCs w:val="22"/>
        </w:rPr>
        <w:t>mlouvě. V případě uzavření dodatku</w:t>
      </w:r>
      <w:r w:rsidR="00CD1E54">
        <w:rPr>
          <w:rFonts w:ascii="Calibri" w:eastAsia="MS Mincho" w:hAnsi="Calibri"/>
          <w:sz w:val="22"/>
          <w:szCs w:val="22"/>
        </w:rPr>
        <w:t xml:space="preserve"> této</w:t>
      </w:r>
      <w:r w:rsidRPr="007D164B">
        <w:rPr>
          <w:rFonts w:ascii="Calibri" w:eastAsia="MS Mincho" w:hAnsi="Calibri"/>
          <w:sz w:val="22"/>
          <w:szCs w:val="22"/>
        </w:rPr>
        <w:t xml:space="preserve"> smlouvy bude navýšení ceny </w:t>
      </w:r>
      <w:r w:rsidRPr="007D164B">
        <w:rPr>
          <w:rFonts w:ascii="Calibri" w:eastAsia="MS Mincho" w:hAnsi="Calibri"/>
          <w:sz w:val="22"/>
          <w:szCs w:val="22"/>
        </w:rPr>
        <w:lastRenderedPageBreak/>
        <w:t>díla vypočteno na základě jednotkových cen uvedených v příloze č. 1 této smlouvy. V případě, že nebude možno použít jednotkových cen, bude cena stanovena na základě cen v místě a čase obvyklých.</w:t>
      </w:r>
    </w:p>
    <w:p w14:paraId="23CB5C67" w14:textId="77777777" w:rsidR="00E9384E" w:rsidRPr="007D164B" w:rsidRDefault="00E9384E" w:rsidP="009A6F12">
      <w:pPr>
        <w:jc w:val="both"/>
        <w:rPr>
          <w:rFonts w:ascii="Calibri" w:eastAsia="MS Mincho" w:hAnsi="Calibri"/>
          <w:sz w:val="22"/>
          <w:szCs w:val="22"/>
        </w:rPr>
      </w:pPr>
    </w:p>
    <w:p w14:paraId="4BA49184" w14:textId="77777777" w:rsidR="0056728C" w:rsidRPr="007D164B" w:rsidRDefault="0056728C" w:rsidP="009A6F12">
      <w:pPr>
        <w:pStyle w:val="Prosttext"/>
        <w:jc w:val="center"/>
        <w:rPr>
          <w:rFonts w:ascii="Calibri" w:eastAsia="MS Mincho" w:hAnsi="Calibri"/>
          <w:b/>
          <w:bCs/>
          <w:sz w:val="22"/>
          <w:szCs w:val="22"/>
        </w:rPr>
      </w:pPr>
      <w:r w:rsidRPr="007D164B">
        <w:rPr>
          <w:rFonts w:ascii="Calibri" w:eastAsia="MS Mincho" w:hAnsi="Calibri"/>
          <w:b/>
          <w:bCs/>
          <w:sz w:val="22"/>
          <w:szCs w:val="22"/>
        </w:rPr>
        <w:t>Čl. VII.</w:t>
      </w:r>
    </w:p>
    <w:p w14:paraId="036F5457" w14:textId="77777777" w:rsidR="0056728C" w:rsidRPr="007D164B" w:rsidRDefault="0056728C" w:rsidP="00CC2AB9">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PLATEBNÍ PODMÍNKY</w:t>
      </w:r>
    </w:p>
    <w:p w14:paraId="610349D9" w14:textId="77777777" w:rsidR="009B3739" w:rsidRPr="007D164B" w:rsidRDefault="00292B16" w:rsidP="00214BDA">
      <w:pPr>
        <w:numPr>
          <w:ilvl w:val="0"/>
          <w:numId w:val="5"/>
        </w:numPr>
        <w:tabs>
          <w:tab w:val="clear" w:pos="1495"/>
        </w:tabs>
        <w:spacing w:after="120" w:line="240" w:lineRule="atLeast"/>
        <w:ind w:left="720" w:hanging="720"/>
        <w:jc w:val="both"/>
        <w:rPr>
          <w:rFonts w:ascii="Calibri" w:hAnsi="Calibri"/>
          <w:sz w:val="22"/>
          <w:szCs w:val="22"/>
        </w:rPr>
      </w:pPr>
      <w:bookmarkStart w:id="6" w:name="_Ref454474119"/>
      <w:r w:rsidRPr="00292B16">
        <w:rPr>
          <w:rFonts w:ascii="Calibri" w:eastAsia="MS Mincho" w:hAnsi="Calibri"/>
          <w:sz w:val="22"/>
          <w:szCs w:val="22"/>
        </w:rPr>
        <w:t>Zhotovitel je oprávněn vystavit fakturu až po zhotovení celého díla, tj. provedení všech stavebních úprav uvedených v projektové dokumentaci</w:t>
      </w:r>
      <w:r>
        <w:rPr>
          <w:rFonts w:ascii="Calibri" w:eastAsia="MS Mincho" w:hAnsi="Calibri"/>
          <w:sz w:val="22"/>
          <w:szCs w:val="22"/>
        </w:rPr>
        <w:t xml:space="preserve"> a příloze č. 1 této smlouvy</w:t>
      </w:r>
      <w:r w:rsidR="00A9334C" w:rsidRPr="007D164B">
        <w:rPr>
          <w:rFonts w:ascii="Calibri" w:eastAsia="MS Mincho" w:hAnsi="Calibri"/>
          <w:sz w:val="22"/>
          <w:szCs w:val="22"/>
        </w:rPr>
        <w:t xml:space="preserve">. </w:t>
      </w:r>
      <w:r w:rsidR="009B3739" w:rsidRPr="007D164B">
        <w:rPr>
          <w:rFonts w:ascii="Calibri" w:eastAsia="MS Mincho" w:hAnsi="Calibri"/>
          <w:sz w:val="22"/>
          <w:szCs w:val="22"/>
        </w:rPr>
        <w:t>Podmínkou pro úhradu faktury objednatelem je přiložení soupisu provedených prací odsouhlasených objednatelem.</w:t>
      </w:r>
      <w:bookmarkEnd w:id="6"/>
    </w:p>
    <w:p w14:paraId="5634E52B" w14:textId="77777777" w:rsidR="002A5AB7" w:rsidRPr="007D164B" w:rsidRDefault="0020020C" w:rsidP="0063152F">
      <w:pPr>
        <w:numPr>
          <w:ilvl w:val="0"/>
          <w:numId w:val="5"/>
        </w:numPr>
        <w:tabs>
          <w:tab w:val="clear" w:pos="1495"/>
        </w:tabs>
        <w:spacing w:after="120" w:line="240" w:lineRule="atLeast"/>
        <w:ind w:left="720" w:hanging="720"/>
        <w:jc w:val="both"/>
        <w:rPr>
          <w:rFonts w:ascii="Calibri" w:eastAsia="MS Mincho" w:hAnsi="Calibri"/>
          <w:sz w:val="22"/>
          <w:szCs w:val="22"/>
        </w:rPr>
      </w:pPr>
      <w:bookmarkStart w:id="7" w:name="_Ref454473849"/>
      <w:r w:rsidRPr="007D164B">
        <w:rPr>
          <w:rFonts w:ascii="Calibri" w:eastAsia="MS Mincho" w:hAnsi="Calibri"/>
          <w:sz w:val="22"/>
          <w:szCs w:val="22"/>
        </w:rPr>
        <w:t xml:space="preserve">Objednatel se zavazuje uhradit sjednanou cenu za dílo </w:t>
      </w:r>
      <w:r w:rsidR="00362583">
        <w:rPr>
          <w:rFonts w:ascii="Calibri" w:eastAsia="MS Mincho" w:hAnsi="Calibri"/>
          <w:sz w:val="22"/>
          <w:szCs w:val="22"/>
        </w:rPr>
        <w:t>uvedenou v čl. VI</w:t>
      </w:r>
      <w:r w:rsidR="00292B16">
        <w:rPr>
          <w:rFonts w:ascii="Calibri" w:eastAsia="MS Mincho" w:hAnsi="Calibri"/>
          <w:sz w:val="22"/>
          <w:szCs w:val="22"/>
        </w:rPr>
        <w:t xml:space="preserve">. </w:t>
      </w:r>
      <w:r w:rsidR="00362583">
        <w:rPr>
          <w:rFonts w:ascii="Calibri" w:eastAsia="MS Mincho" w:hAnsi="Calibri"/>
          <w:sz w:val="22"/>
          <w:szCs w:val="22"/>
        </w:rPr>
        <w:t>o</w:t>
      </w:r>
      <w:r w:rsidR="00292B16">
        <w:rPr>
          <w:rFonts w:ascii="Calibri" w:eastAsia="MS Mincho" w:hAnsi="Calibri"/>
          <w:sz w:val="22"/>
          <w:szCs w:val="22"/>
        </w:rPr>
        <w:t>d</w:t>
      </w:r>
      <w:r w:rsidR="00362583">
        <w:rPr>
          <w:rFonts w:ascii="Calibri" w:eastAsia="MS Mincho" w:hAnsi="Calibri"/>
          <w:sz w:val="22"/>
          <w:szCs w:val="22"/>
        </w:rPr>
        <w:t>st.</w:t>
      </w:r>
      <w:r w:rsidR="00292B16">
        <w:rPr>
          <w:rFonts w:ascii="Calibri" w:eastAsia="MS Mincho" w:hAnsi="Calibri"/>
          <w:sz w:val="22"/>
          <w:szCs w:val="22"/>
        </w:rPr>
        <w:t xml:space="preserve"> 6.1</w:t>
      </w:r>
      <w:r w:rsidRPr="007D164B">
        <w:rPr>
          <w:rFonts w:ascii="Calibri" w:eastAsia="MS Mincho" w:hAnsi="Calibri"/>
          <w:sz w:val="22"/>
          <w:szCs w:val="22"/>
        </w:rPr>
        <w:t xml:space="preserve"> této smlouvy do</w:t>
      </w:r>
      <w:r w:rsidR="00292B16">
        <w:rPr>
          <w:rFonts w:ascii="Calibri" w:eastAsia="MS Mincho" w:hAnsi="Calibri"/>
          <w:sz w:val="22"/>
          <w:szCs w:val="22"/>
        </w:rPr>
        <w:t> 21</w:t>
      </w:r>
      <w:r w:rsidRPr="007D164B">
        <w:rPr>
          <w:rFonts w:ascii="Calibri" w:eastAsia="MS Mincho" w:hAnsi="Calibri"/>
          <w:sz w:val="22"/>
          <w:szCs w:val="22"/>
        </w:rPr>
        <w:t xml:space="preserve"> dnů ode dne, kdy mu bude doručena řádně vystavená faktura zhotovitele spolu se soupisem provedených a objednatelem odsouhlasených prací v souladu s touto smlouvou.</w:t>
      </w:r>
      <w:r w:rsidR="00214BDA" w:rsidRPr="007D164B">
        <w:rPr>
          <w:rFonts w:ascii="Calibri" w:eastAsia="MS Mincho" w:hAnsi="Calibri"/>
          <w:sz w:val="22"/>
          <w:szCs w:val="22"/>
        </w:rPr>
        <w:t xml:space="preserve"> </w:t>
      </w:r>
      <w:bookmarkEnd w:id="7"/>
    </w:p>
    <w:p w14:paraId="46488C92" w14:textId="77777777" w:rsidR="002A5AB7" w:rsidRPr="007D164B" w:rsidRDefault="002A5AB7" w:rsidP="0063152F">
      <w:pPr>
        <w:numPr>
          <w:ilvl w:val="0"/>
          <w:numId w:val="5"/>
        </w:numPr>
        <w:tabs>
          <w:tab w:val="clear" w:pos="1495"/>
        </w:tabs>
        <w:spacing w:after="120" w:line="240" w:lineRule="atLeast"/>
        <w:ind w:left="720" w:hanging="720"/>
        <w:jc w:val="both"/>
        <w:rPr>
          <w:rFonts w:ascii="Calibri" w:eastAsia="MS Mincho" w:hAnsi="Calibri"/>
          <w:sz w:val="22"/>
          <w:szCs w:val="22"/>
        </w:rPr>
      </w:pPr>
      <w:r w:rsidRPr="007D164B">
        <w:rPr>
          <w:rFonts w:ascii="Calibri" w:eastAsia="MS Mincho" w:hAnsi="Calibri"/>
          <w:sz w:val="22"/>
          <w:szCs w:val="22"/>
        </w:rPr>
        <w:t>V případě, že faktura nebude obsahovat všechny náležitosti stanovené platnými právními předpisy</w:t>
      </w:r>
      <w:r w:rsidR="00292B16">
        <w:rPr>
          <w:rFonts w:ascii="Calibri" w:eastAsia="MS Mincho" w:hAnsi="Calibri"/>
          <w:sz w:val="22"/>
          <w:szCs w:val="22"/>
        </w:rPr>
        <w:t xml:space="preserve"> a touto smlouvy</w:t>
      </w:r>
      <w:r w:rsidRPr="007D164B">
        <w:rPr>
          <w:rFonts w:ascii="Calibri" w:eastAsia="MS Mincho" w:hAnsi="Calibri"/>
          <w:sz w:val="22"/>
          <w:szCs w:val="22"/>
        </w:rPr>
        <w:t xml:space="preserve">, objednatel je oprávněn vrátit ji zhotoviteli. V takových případech se přeruší plynutí lhůty splatnosti a nová lhůta splatnosti začne plynout doručením opravené faktury objednateli. </w:t>
      </w:r>
    </w:p>
    <w:p w14:paraId="684590BB" w14:textId="77777777" w:rsidR="00EC38A3" w:rsidRPr="007D164B" w:rsidRDefault="00EC38A3" w:rsidP="00F5141C">
      <w:pPr>
        <w:numPr>
          <w:ilvl w:val="0"/>
          <w:numId w:val="5"/>
        </w:numPr>
        <w:tabs>
          <w:tab w:val="clear" w:pos="1495"/>
        </w:tabs>
        <w:spacing w:after="120" w:line="240" w:lineRule="atLeast"/>
        <w:ind w:left="709" w:hanging="709"/>
        <w:jc w:val="both"/>
        <w:rPr>
          <w:rFonts w:ascii="Calibri" w:hAnsi="Calibri"/>
          <w:sz w:val="22"/>
          <w:szCs w:val="22"/>
        </w:rPr>
      </w:pPr>
      <w:r w:rsidRPr="007D164B">
        <w:rPr>
          <w:rFonts w:ascii="Calibri" w:hAnsi="Calibri"/>
          <w:sz w:val="22"/>
          <w:szCs w:val="22"/>
        </w:rPr>
        <w:t>Úhradou faktury se rozumí odepsání fakturované částky z účtu objednatele</w:t>
      </w:r>
      <w:r w:rsidR="003A2B95">
        <w:rPr>
          <w:rFonts w:ascii="Calibri" w:hAnsi="Calibri"/>
          <w:sz w:val="22"/>
          <w:szCs w:val="22"/>
        </w:rPr>
        <w:t xml:space="preserve"> ve prospěch </w:t>
      </w:r>
      <w:r w:rsidR="00B42255">
        <w:rPr>
          <w:rFonts w:ascii="Calibri" w:hAnsi="Calibri"/>
          <w:sz w:val="22"/>
          <w:szCs w:val="22"/>
        </w:rPr>
        <w:t>účtu zhotovitele</w:t>
      </w:r>
      <w:r w:rsidRPr="007D164B">
        <w:rPr>
          <w:rFonts w:ascii="Calibri" w:hAnsi="Calibri"/>
          <w:sz w:val="22"/>
          <w:szCs w:val="22"/>
        </w:rPr>
        <w:t>.</w:t>
      </w:r>
    </w:p>
    <w:p w14:paraId="4FCE5204" w14:textId="77777777" w:rsidR="00EC38A3" w:rsidRPr="007D164B" w:rsidRDefault="00EC38A3" w:rsidP="00F5141C">
      <w:pPr>
        <w:numPr>
          <w:ilvl w:val="0"/>
          <w:numId w:val="5"/>
        </w:numPr>
        <w:tabs>
          <w:tab w:val="clear" w:pos="1495"/>
          <w:tab w:val="num" w:pos="-1843"/>
        </w:tabs>
        <w:spacing w:after="120" w:line="240" w:lineRule="atLeast"/>
        <w:ind w:left="709" w:hanging="709"/>
        <w:jc w:val="both"/>
        <w:rPr>
          <w:rFonts w:ascii="Calibri" w:hAnsi="Calibri"/>
          <w:sz w:val="22"/>
          <w:szCs w:val="22"/>
        </w:rPr>
      </w:pPr>
      <w:r w:rsidRPr="007D164B">
        <w:rPr>
          <w:rFonts w:ascii="Calibri" w:hAnsi="Calibri"/>
          <w:sz w:val="22"/>
          <w:szCs w:val="22"/>
        </w:rPr>
        <w:t>Zhotovitel není oprávněn postoupit jakoukoliv pohledávku z této smlouvy za objednatelem bez</w:t>
      </w:r>
      <w:r w:rsidR="00292B16">
        <w:rPr>
          <w:rFonts w:ascii="Calibri" w:hAnsi="Calibri"/>
          <w:sz w:val="22"/>
          <w:szCs w:val="22"/>
        </w:rPr>
        <w:t> </w:t>
      </w:r>
      <w:r w:rsidRPr="007D164B">
        <w:rPr>
          <w:rFonts w:ascii="Calibri" w:hAnsi="Calibri"/>
          <w:sz w:val="22"/>
          <w:szCs w:val="22"/>
        </w:rPr>
        <w:t xml:space="preserve">předchozího písemného souhlasu objednatele. V případě porušení této povinnosti je povinen uhradit objednateli smluvní pokutu ve výši případně postoupené pohledávky. Zhotovitel dále není oprávněn jednostranně započíst jakékoliv pohledávky vůči objednateli bez předchozího písemného souhlasu objednatele. Zhotovitel </w:t>
      </w:r>
      <w:r w:rsidR="00E840FB" w:rsidRPr="007D164B">
        <w:rPr>
          <w:rFonts w:ascii="Calibri" w:hAnsi="Calibri"/>
          <w:sz w:val="22"/>
          <w:szCs w:val="22"/>
        </w:rPr>
        <w:t xml:space="preserve">též </w:t>
      </w:r>
      <w:r w:rsidRPr="007D164B">
        <w:rPr>
          <w:rFonts w:ascii="Calibri" w:hAnsi="Calibri"/>
          <w:sz w:val="22"/>
          <w:szCs w:val="22"/>
        </w:rPr>
        <w:t>není oprávněn jakoukoliv pohledávku za objednatelem, vzniklou ze závazkového vztahu založeného touto smlouvou, použít k zajištění pohledávek třetích osob bez předchozího p</w:t>
      </w:r>
      <w:r w:rsidR="00EF6968" w:rsidRPr="007D164B">
        <w:rPr>
          <w:rFonts w:ascii="Calibri" w:hAnsi="Calibri"/>
          <w:sz w:val="22"/>
          <w:szCs w:val="22"/>
        </w:rPr>
        <w:t xml:space="preserve">ísemného souhlasu objednatele. </w:t>
      </w:r>
    </w:p>
    <w:p w14:paraId="392D3580" w14:textId="77777777" w:rsidR="00EC38A3" w:rsidRPr="007D164B" w:rsidRDefault="009A6F12" w:rsidP="00F5141C">
      <w:pPr>
        <w:numPr>
          <w:ilvl w:val="0"/>
          <w:numId w:val="5"/>
        </w:numPr>
        <w:tabs>
          <w:tab w:val="clear" w:pos="1495"/>
          <w:tab w:val="num" w:pos="-1418"/>
        </w:tabs>
        <w:spacing w:after="120" w:line="240" w:lineRule="atLeast"/>
        <w:ind w:left="709" w:hanging="709"/>
        <w:jc w:val="both"/>
        <w:rPr>
          <w:rFonts w:ascii="Calibri" w:hAnsi="Calibri"/>
          <w:sz w:val="22"/>
          <w:szCs w:val="22"/>
        </w:rPr>
      </w:pPr>
      <w:r>
        <w:rPr>
          <w:rFonts w:ascii="Calibri" w:hAnsi="Calibri" w:cs="Arial"/>
          <w:sz w:val="22"/>
          <w:szCs w:val="22"/>
        </w:rPr>
        <w:t>P</w:t>
      </w:r>
      <w:r w:rsidR="00EC38A3" w:rsidRPr="007D164B">
        <w:rPr>
          <w:rFonts w:ascii="Calibri" w:hAnsi="Calibri" w:cs="Arial"/>
          <w:sz w:val="22"/>
          <w:szCs w:val="22"/>
        </w:rPr>
        <w:t>ohledávky objednatele vůči zho</w:t>
      </w:r>
      <w:r w:rsidR="00D357B8" w:rsidRPr="007D164B">
        <w:rPr>
          <w:rFonts w:ascii="Calibri" w:hAnsi="Calibri" w:cs="Arial"/>
          <w:sz w:val="22"/>
          <w:szCs w:val="22"/>
        </w:rPr>
        <w:t xml:space="preserve">toviteli mohou být vypořádány ve </w:t>
      </w:r>
      <w:r w:rsidR="00EC38A3" w:rsidRPr="007D164B">
        <w:rPr>
          <w:rFonts w:ascii="Calibri" w:hAnsi="Calibri" w:cs="Arial"/>
          <w:sz w:val="22"/>
          <w:szCs w:val="22"/>
        </w:rPr>
        <w:t xml:space="preserve">faktuře za dílo formou </w:t>
      </w:r>
      <w:r w:rsidR="00D357B8" w:rsidRPr="007D164B">
        <w:rPr>
          <w:rFonts w:ascii="Calibri" w:hAnsi="Calibri" w:cs="Arial"/>
          <w:sz w:val="22"/>
          <w:szCs w:val="22"/>
        </w:rPr>
        <w:t xml:space="preserve">zápočtu proti pohledávce zhotovitele z titulu nároku na úhradu </w:t>
      </w:r>
      <w:r w:rsidR="00EC38A3" w:rsidRPr="007D164B">
        <w:rPr>
          <w:rFonts w:ascii="Calibri" w:hAnsi="Calibri" w:cs="Arial"/>
          <w:sz w:val="22"/>
          <w:szCs w:val="22"/>
        </w:rPr>
        <w:t xml:space="preserve">ceny </w:t>
      </w:r>
      <w:r w:rsidR="00D357B8" w:rsidRPr="007D164B">
        <w:rPr>
          <w:rFonts w:ascii="Calibri" w:hAnsi="Calibri" w:cs="Arial"/>
          <w:sz w:val="22"/>
          <w:szCs w:val="22"/>
        </w:rPr>
        <w:t xml:space="preserve">za provedení </w:t>
      </w:r>
      <w:r w:rsidR="00EC38A3" w:rsidRPr="007D164B">
        <w:rPr>
          <w:rFonts w:ascii="Calibri" w:hAnsi="Calibri" w:cs="Arial"/>
          <w:sz w:val="22"/>
          <w:szCs w:val="22"/>
        </w:rPr>
        <w:t>díla.</w:t>
      </w:r>
    </w:p>
    <w:p w14:paraId="166A455F" w14:textId="77777777" w:rsidR="00BB05B9" w:rsidRPr="007D164B" w:rsidRDefault="00BB05B9">
      <w:pPr>
        <w:pStyle w:val="Prosttext"/>
        <w:rPr>
          <w:rFonts w:ascii="Calibri" w:eastAsia="MS Mincho" w:hAnsi="Calibri"/>
          <w:sz w:val="22"/>
          <w:szCs w:val="22"/>
        </w:rPr>
      </w:pPr>
    </w:p>
    <w:p w14:paraId="05F40723" w14:textId="77777777" w:rsidR="00D10306" w:rsidRPr="007D164B" w:rsidRDefault="00D10306" w:rsidP="00CC2AB9">
      <w:pPr>
        <w:pStyle w:val="Prosttext"/>
        <w:keepNext/>
        <w:keepLines/>
        <w:jc w:val="center"/>
        <w:rPr>
          <w:rFonts w:ascii="Calibri" w:eastAsia="MS Mincho" w:hAnsi="Calibri"/>
          <w:b/>
          <w:bCs/>
          <w:sz w:val="22"/>
          <w:szCs w:val="22"/>
        </w:rPr>
      </w:pPr>
      <w:r w:rsidRPr="007D164B">
        <w:rPr>
          <w:rFonts w:ascii="Calibri" w:eastAsia="MS Mincho" w:hAnsi="Calibri"/>
          <w:b/>
          <w:bCs/>
          <w:sz w:val="22"/>
          <w:szCs w:val="22"/>
        </w:rPr>
        <w:t>Čl. VIII.</w:t>
      </w:r>
    </w:p>
    <w:p w14:paraId="7DC270F9" w14:textId="77777777" w:rsidR="00D10306" w:rsidRPr="007D164B" w:rsidRDefault="00D10306" w:rsidP="00CC2AB9">
      <w:pPr>
        <w:pStyle w:val="Prosttext"/>
        <w:keepNext/>
        <w:keepLines/>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ZPŮSOB PROVÁDĚNÍ DÍLA</w:t>
      </w:r>
      <w:r w:rsidR="00E840FB" w:rsidRPr="007D164B">
        <w:rPr>
          <w:rFonts w:ascii="Calibri" w:eastAsia="MS Mincho" w:hAnsi="Calibri"/>
          <w:b/>
          <w:bCs/>
          <w:sz w:val="22"/>
          <w:szCs w:val="22"/>
        </w:rPr>
        <w:t xml:space="preserve"> A ZÁVAZKY ZHOTOVITELE</w:t>
      </w:r>
    </w:p>
    <w:p w14:paraId="2775078E" w14:textId="77777777" w:rsidR="00D10306" w:rsidRPr="007D164B" w:rsidRDefault="00DE5D0C" w:rsidP="00F5141C">
      <w:pPr>
        <w:numPr>
          <w:ilvl w:val="0"/>
          <w:numId w:val="6"/>
        </w:numPr>
        <w:tabs>
          <w:tab w:val="clear" w:pos="1495"/>
          <w:tab w:val="num" w:pos="709"/>
        </w:tabs>
        <w:spacing w:after="120"/>
        <w:ind w:left="709" w:hanging="709"/>
        <w:jc w:val="both"/>
        <w:rPr>
          <w:rFonts w:ascii="Calibri" w:hAnsi="Calibri"/>
          <w:sz w:val="22"/>
          <w:szCs w:val="22"/>
        </w:rPr>
      </w:pPr>
      <w:r w:rsidRPr="007D164B">
        <w:rPr>
          <w:rFonts w:ascii="Calibri" w:hAnsi="Calibri"/>
          <w:sz w:val="22"/>
          <w:szCs w:val="22"/>
        </w:rPr>
        <w:t xml:space="preserve">Zhotovitel se zavazuje, že bude při provádění díla postupovat samostatně </w:t>
      </w:r>
      <w:r w:rsidR="00E834FB" w:rsidRPr="007D164B">
        <w:rPr>
          <w:rFonts w:ascii="Calibri" w:hAnsi="Calibri"/>
          <w:sz w:val="22"/>
          <w:szCs w:val="22"/>
        </w:rPr>
        <w:t xml:space="preserve">a </w:t>
      </w:r>
      <w:r w:rsidRPr="007D164B">
        <w:rPr>
          <w:rFonts w:ascii="Calibri" w:hAnsi="Calibri"/>
          <w:sz w:val="22"/>
          <w:szCs w:val="22"/>
        </w:rPr>
        <w:t>s</w:t>
      </w:r>
      <w:r w:rsidR="00E834FB" w:rsidRPr="007D164B">
        <w:rPr>
          <w:rFonts w:ascii="Calibri" w:hAnsi="Calibri"/>
          <w:sz w:val="22"/>
          <w:szCs w:val="22"/>
        </w:rPr>
        <w:t xml:space="preserve"> potřebnou </w:t>
      </w:r>
      <w:r w:rsidRPr="007D164B">
        <w:rPr>
          <w:rFonts w:ascii="Calibri" w:hAnsi="Calibri"/>
          <w:sz w:val="22"/>
          <w:szCs w:val="22"/>
        </w:rPr>
        <w:t>odbornou péčí</w:t>
      </w:r>
      <w:r w:rsidR="00033B5A" w:rsidRPr="007D164B">
        <w:rPr>
          <w:rFonts w:ascii="Calibri" w:hAnsi="Calibri"/>
          <w:sz w:val="22"/>
          <w:szCs w:val="22"/>
        </w:rPr>
        <w:t xml:space="preserve"> a </w:t>
      </w:r>
      <w:r w:rsidRPr="007D164B">
        <w:rPr>
          <w:rFonts w:ascii="Calibri" w:hAnsi="Calibri"/>
          <w:sz w:val="22"/>
          <w:szCs w:val="22"/>
        </w:rPr>
        <w:t xml:space="preserve">bude se řídit případnými příkazy objednatele ohledně provádění díla. </w:t>
      </w:r>
      <w:r w:rsidR="00E834FB" w:rsidRPr="007D164B">
        <w:rPr>
          <w:rFonts w:ascii="Calibri" w:hAnsi="Calibri"/>
          <w:sz w:val="22"/>
          <w:szCs w:val="22"/>
        </w:rPr>
        <w:t>Posoudí</w:t>
      </w:r>
      <w:r w:rsidR="00BE3F4F">
        <w:rPr>
          <w:rFonts w:ascii="Calibri" w:hAnsi="Calibri"/>
          <w:sz w:val="22"/>
          <w:szCs w:val="22"/>
        </w:rPr>
        <w:t>-</w:t>
      </w:r>
      <w:r w:rsidR="00E834FB" w:rsidRPr="007D164B">
        <w:rPr>
          <w:rFonts w:ascii="Calibri" w:hAnsi="Calibri"/>
          <w:sz w:val="22"/>
          <w:szCs w:val="22"/>
        </w:rPr>
        <w:t xml:space="preserve">li zhotovitel takový příkaz objednatele či věc, kterou mu objednatel předal k provedení díla, jako </w:t>
      </w:r>
      <w:r w:rsidR="00033B5A" w:rsidRPr="007D164B">
        <w:rPr>
          <w:rFonts w:ascii="Calibri" w:hAnsi="Calibri"/>
          <w:sz w:val="22"/>
          <w:szCs w:val="22"/>
        </w:rPr>
        <w:t xml:space="preserve">pro svou povahu k provedení díla </w:t>
      </w:r>
      <w:r w:rsidR="00E834FB" w:rsidRPr="007D164B">
        <w:rPr>
          <w:rFonts w:ascii="Calibri" w:hAnsi="Calibri"/>
          <w:sz w:val="22"/>
          <w:szCs w:val="22"/>
        </w:rPr>
        <w:t>nevhodné, uplatní se postup podle ust</w:t>
      </w:r>
      <w:r w:rsidR="00B42255">
        <w:rPr>
          <w:rFonts w:ascii="Calibri" w:hAnsi="Calibri"/>
          <w:sz w:val="22"/>
          <w:szCs w:val="22"/>
        </w:rPr>
        <w:t xml:space="preserve">. </w:t>
      </w:r>
      <w:r w:rsidR="00E834FB" w:rsidRPr="007D164B">
        <w:rPr>
          <w:rFonts w:ascii="Calibri" w:hAnsi="Calibri"/>
          <w:sz w:val="22"/>
          <w:szCs w:val="22"/>
        </w:rPr>
        <w:t>§ 2594 občanského zákoníku.</w:t>
      </w:r>
    </w:p>
    <w:p w14:paraId="4FAF993E"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t>Zhotovitel i objednatel se zavazují, že se budou navzájem průběžně informovat o všech skutečnostech, které mohou ovlivnit realizaci díla, zejména co do rozsahu, termínů či kvality.</w:t>
      </w:r>
    </w:p>
    <w:p w14:paraId="1E96C461" w14:textId="77777777" w:rsidR="000B7D72" w:rsidRPr="007D164B" w:rsidRDefault="000B7D72" w:rsidP="00F5141C">
      <w:pPr>
        <w:numPr>
          <w:ilvl w:val="0"/>
          <w:numId w:val="6"/>
        </w:numPr>
        <w:tabs>
          <w:tab w:val="clear" w:pos="1495"/>
          <w:tab w:val="num" w:pos="709"/>
        </w:tabs>
        <w:spacing w:after="120"/>
        <w:ind w:left="709" w:hanging="709"/>
        <w:jc w:val="both"/>
        <w:rPr>
          <w:rFonts w:ascii="Calibri" w:hAnsi="Calibri"/>
          <w:sz w:val="22"/>
          <w:szCs w:val="22"/>
        </w:rPr>
      </w:pPr>
      <w:r w:rsidRPr="007D164B">
        <w:rPr>
          <w:rFonts w:ascii="Calibri" w:eastAsia="MS Mincho" w:hAnsi="Calibri"/>
          <w:sz w:val="22"/>
          <w:szCs w:val="22"/>
        </w:rPr>
        <w:t>Zjistí-li zhotovitel při provádění díla skryté překážky týkající se věci, na níž má být provedena oprava nebo úprava, nebo místa, kde má být dílo provedeno, a tyto překážky znemožňují provedení díla, oznámí to bez zbytečného odkladu objednateli a navrhne změnu díla.</w:t>
      </w:r>
    </w:p>
    <w:p w14:paraId="18F88373" w14:textId="77777777" w:rsidR="00D10306" w:rsidRPr="007D164B" w:rsidRDefault="00E834FB" w:rsidP="00F5141C">
      <w:pPr>
        <w:numPr>
          <w:ilvl w:val="0"/>
          <w:numId w:val="6"/>
        </w:numPr>
        <w:tabs>
          <w:tab w:val="clear" w:pos="1495"/>
        </w:tabs>
        <w:spacing w:after="120"/>
        <w:ind w:left="720" w:hanging="720"/>
        <w:jc w:val="both"/>
        <w:rPr>
          <w:rFonts w:ascii="Calibri" w:hAnsi="Calibri"/>
          <w:sz w:val="22"/>
          <w:szCs w:val="22"/>
        </w:rPr>
      </w:pPr>
      <w:r w:rsidRPr="007D164B">
        <w:rPr>
          <w:rFonts w:ascii="Calibri" w:eastAsia="MS Mincho" w:hAnsi="Calibri"/>
          <w:sz w:val="22"/>
          <w:szCs w:val="22"/>
        </w:rPr>
        <w:t xml:space="preserve">Objednatel je oprávněn kontrolovat provádění díla. Zjistí-li, že zhotovitel </w:t>
      </w:r>
      <w:r w:rsidR="00033B5A" w:rsidRPr="007D164B">
        <w:rPr>
          <w:rFonts w:ascii="Calibri" w:eastAsia="MS Mincho" w:hAnsi="Calibri"/>
          <w:sz w:val="22"/>
          <w:szCs w:val="22"/>
        </w:rPr>
        <w:t>porušuje svou povinnost, je oprávněn požadovat, aby zhotovit</w:t>
      </w:r>
      <w:r w:rsidR="003D3D78" w:rsidRPr="007D164B">
        <w:rPr>
          <w:rFonts w:ascii="Calibri" w:eastAsia="MS Mincho" w:hAnsi="Calibri"/>
          <w:sz w:val="22"/>
          <w:szCs w:val="22"/>
        </w:rPr>
        <w:t>e</w:t>
      </w:r>
      <w:r w:rsidR="00033B5A" w:rsidRPr="007D164B">
        <w:rPr>
          <w:rFonts w:ascii="Calibri" w:eastAsia="MS Mincho" w:hAnsi="Calibri"/>
          <w:sz w:val="22"/>
          <w:szCs w:val="22"/>
        </w:rPr>
        <w:t>l zajistil nápravu a prováděl dílo řádným způsobem. Neučiní</w:t>
      </w:r>
      <w:r w:rsidR="00105832">
        <w:rPr>
          <w:rFonts w:ascii="Calibri" w:eastAsia="MS Mincho" w:hAnsi="Calibri"/>
          <w:sz w:val="22"/>
          <w:szCs w:val="22"/>
        </w:rPr>
        <w:t>-</w:t>
      </w:r>
      <w:r w:rsidR="00033B5A" w:rsidRPr="007D164B">
        <w:rPr>
          <w:rFonts w:ascii="Calibri" w:eastAsia="MS Mincho" w:hAnsi="Calibri"/>
          <w:sz w:val="22"/>
          <w:szCs w:val="22"/>
        </w:rPr>
        <w:t>li tak zhotovitel ani v přiměřené době, může objednatel od smlouvy odstoupit</w:t>
      </w:r>
      <w:r w:rsidR="00AD33F1" w:rsidRPr="007D164B">
        <w:rPr>
          <w:rFonts w:ascii="Calibri" w:eastAsia="MS Mincho" w:hAnsi="Calibri"/>
          <w:sz w:val="22"/>
          <w:szCs w:val="22"/>
        </w:rPr>
        <w:t xml:space="preserve"> (důsledky odstoupení se bude řídit pravidly uvedenými</w:t>
      </w:r>
      <w:r w:rsidR="009B3739" w:rsidRPr="007D164B">
        <w:rPr>
          <w:rFonts w:ascii="Calibri" w:eastAsia="MS Mincho" w:hAnsi="Calibri"/>
          <w:sz w:val="22"/>
          <w:szCs w:val="22"/>
        </w:rPr>
        <w:t xml:space="preserve"> v</w:t>
      </w:r>
      <w:r w:rsidR="00B42255">
        <w:rPr>
          <w:rFonts w:ascii="Calibri" w:eastAsia="MS Mincho" w:hAnsi="Calibri"/>
          <w:sz w:val="22"/>
          <w:szCs w:val="22"/>
        </w:rPr>
        <w:t> čl. XV</w:t>
      </w:r>
      <w:r w:rsidR="00105832">
        <w:rPr>
          <w:rFonts w:ascii="Calibri" w:eastAsia="MS Mincho" w:hAnsi="Calibri"/>
          <w:sz w:val="22"/>
          <w:szCs w:val="22"/>
        </w:rPr>
        <w:t>. této smlouvy</w:t>
      </w:r>
      <w:r w:rsidR="00AD33F1" w:rsidRPr="007D164B">
        <w:rPr>
          <w:rFonts w:ascii="Calibri" w:eastAsia="MS Mincho" w:hAnsi="Calibri"/>
          <w:sz w:val="22"/>
          <w:szCs w:val="22"/>
        </w:rPr>
        <w:t>)</w:t>
      </w:r>
      <w:r w:rsidR="00033B5A" w:rsidRPr="007D164B">
        <w:rPr>
          <w:rFonts w:ascii="Calibri" w:eastAsia="MS Mincho" w:hAnsi="Calibri"/>
          <w:sz w:val="22"/>
          <w:szCs w:val="22"/>
        </w:rPr>
        <w:t>, vedl</w:t>
      </w:r>
      <w:r w:rsidR="00105832">
        <w:rPr>
          <w:rFonts w:ascii="Calibri" w:eastAsia="MS Mincho" w:hAnsi="Calibri"/>
          <w:sz w:val="22"/>
          <w:szCs w:val="22"/>
        </w:rPr>
        <w:t>-</w:t>
      </w:r>
      <w:r w:rsidR="00033B5A" w:rsidRPr="007D164B">
        <w:rPr>
          <w:rFonts w:ascii="Calibri" w:eastAsia="MS Mincho" w:hAnsi="Calibri"/>
          <w:sz w:val="22"/>
          <w:szCs w:val="22"/>
        </w:rPr>
        <w:t xml:space="preserve">li by postup zhotovitele </w:t>
      </w:r>
      <w:r w:rsidR="002A5AB7" w:rsidRPr="007D164B">
        <w:rPr>
          <w:rFonts w:ascii="Calibri" w:eastAsia="MS Mincho" w:hAnsi="Calibri"/>
          <w:sz w:val="22"/>
          <w:szCs w:val="22"/>
        </w:rPr>
        <w:t xml:space="preserve">dle rozumného úsudku objednatele </w:t>
      </w:r>
      <w:r w:rsidR="00033B5A" w:rsidRPr="007D164B">
        <w:rPr>
          <w:rFonts w:ascii="Calibri" w:eastAsia="MS Mincho" w:hAnsi="Calibri"/>
          <w:sz w:val="22"/>
          <w:szCs w:val="22"/>
        </w:rPr>
        <w:t xml:space="preserve">k podstatnému porušení </w:t>
      </w:r>
      <w:r w:rsidR="00105832">
        <w:rPr>
          <w:rFonts w:ascii="Calibri" w:eastAsia="MS Mincho" w:hAnsi="Calibri"/>
          <w:sz w:val="22"/>
          <w:szCs w:val="22"/>
        </w:rPr>
        <w:t xml:space="preserve">této </w:t>
      </w:r>
      <w:r w:rsidR="00033B5A" w:rsidRPr="007D164B">
        <w:rPr>
          <w:rFonts w:ascii="Calibri" w:eastAsia="MS Mincho" w:hAnsi="Calibri"/>
          <w:sz w:val="22"/>
          <w:szCs w:val="22"/>
        </w:rPr>
        <w:t>smlouvy.</w:t>
      </w:r>
      <w:r w:rsidR="00D10306" w:rsidRPr="007D164B">
        <w:rPr>
          <w:rFonts w:ascii="Calibri" w:hAnsi="Calibri"/>
          <w:sz w:val="22"/>
          <w:szCs w:val="22"/>
        </w:rPr>
        <w:t xml:space="preserve"> </w:t>
      </w:r>
    </w:p>
    <w:p w14:paraId="10D78DD3" w14:textId="77777777" w:rsidR="00CA582F" w:rsidRPr="007D164B" w:rsidRDefault="00EF6968" w:rsidP="00F5141C">
      <w:pPr>
        <w:numPr>
          <w:ilvl w:val="0"/>
          <w:numId w:val="6"/>
        </w:numPr>
        <w:tabs>
          <w:tab w:val="clear" w:pos="1495"/>
        </w:tabs>
        <w:spacing w:after="120"/>
        <w:ind w:left="720" w:hanging="720"/>
        <w:jc w:val="both"/>
        <w:rPr>
          <w:rFonts w:ascii="Calibri" w:hAnsi="Calibri"/>
          <w:sz w:val="22"/>
          <w:szCs w:val="22"/>
        </w:rPr>
      </w:pPr>
      <w:r w:rsidRPr="007D164B">
        <w:rPr>
          <w:rFonts w:ascii="Calibri" w:eastAsia="MS Mincho" w:hAnsi="Calibri"/>
          <w:sz w:val="22"/>
          <w:szCs w:val="22"/>
        </w:rPr>
        <w:t>Zhotovitel se zavazuje zajistit likvidaci demontovaného původního materiálu</w:t>
      </w:r>
      <w:r w:rsidR="00C663C6">
        <w:rPr>
          <w:rFonts w:ascii="Calibri" w:eastAsia="MS Mincho" w:hAnsi="Calibri"/>
          <w:sz w:val="22"/>
          <w:szCs w:val="22"/>
        </w:rPr>
        <w:t xml:space="preserve"> a veškerého odpadu vzniklého při provádění díla</w:t>
      </w:r>
      <w:r w:rsidRPr="007D164B">
        <w:rPr>
          <w:rFonts w:ascii="Calibri" w:eastAsia="MS Mincho" w:hAnsi="Calibri"/>
          <w:sz w:val="22"/>
          <w:szCs w:val="22"/>
        </w:rPr>
        <w:t xml:space="preserve"> nejpozději do</w:t>
      </w:r>
      <w:r w:rsidR="00C663C6">
        <w:rPr>
          <w:rFonts w:ascii="Calibri" w:eastAsia="MS Mincho" w:hAnsi="Calibri"/>
          <w:sz w:val="22"/>
          <w:szCs w:val="22"/>
        </w:rPr>
        <w:t xml:space="preserve"> předání a </w:t>
      </w:r>
      <w:r w:rsidR="00B42255">
        <w:rPr>
          <w:rFonts w:ascii="Calibri" w:eastAsia="MS Mincho" w:hAnsi="Calibri"/>
          <w:sz w:val="22"/>
          <w:szCs w:val="22"/>
        </w:rPr>
        <w:t>převzetí</w:t>
      </w:r>
      <w:r w:rsidR="00B42255" w:rsidRPr="007D164B">
        <w:rPr>
          <w:rFonts w:ascii="Calibri" w:eastAsia="MS Mincho" w:hAnsi="Calibri"/>
          <w:sz w:val="22"/>
          <w:szCs w:val="22"/>
        </w:rPr>
        <w:t xml:space="preserve"> </w:t>
      </w:r>
      <w:r w:rsidRPr="007D164B">
        <w:rPr>
          <w:rFonts w:ascii="Calibri" w:eastAsia="MS Mincho" w:hAnsi="Calibri"/>
          <w:sz w:val="22"/>
          <w:szCs w:val="22"/>
        </w:rPr>
        <w:t>díla.</w:t>
      </w:r>
    </w:p>
    <w:p w14:paraId="38689039"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lastRenderedPageBreak/>
        <w:t xml:space="preserve">Zhotovitel se zavazuje dodržovat na staveništi čistotu a pořádek a zajišťovat úklid, a to včetně ploch přístupových komunikací ke staveništi a včetně odvozu sutě a stavebního odpadu na skládku. </w:t>
      </w:r>
    </w:p>
    <w:p w14:paraId="1E71B9DE"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t xml:space="preserve">Zhotovitel je odpovědný za dodržování právních předpisů na staveništi a v jeho bezprostředním okolí, zejména předpisů o </w:t>
      </w:r>
      <w:r w:rsidRPr="007D164B">
        <w:rPr>
          <w:rFonts w:ascii="Calibri" w:hAnsi="Calibri"/>
          <w:snapToGrid w:val="0"/>
          <w:color w:val="000000"/>
          <w:sz w:val="22"/>
          <w:szCs w:val="22"/>
        </w:rPr>
        <w:t xml:space="preserve">bezpečnosti a ochraně zdraví při práci, požární ochraně a ekologických předpisů, </w:t>
      </w:r>
      <w:r w:rsidRPr="007D164B">
        <w:rPr>
          <w:rFonts w:ascii="Calibri" w:hAnsi="Calibri"/>
          <w:sz w:val="22"/>
          <w:szCs w:val="22"/>
        </w:rPr>
        <w:t>a ponese veškeré důsledky spojené s jejich porušením, zejména bude řádně a včas realizovat nařízená opatření k nápravě a hradit uložené pokuty.</w:t>
      </w:r>
    </w:p>
    <w:p w14:paraId="0BF4475A" w14:textId="77777777" w:rsidR="006F4C67" w:rsidRDefault="006F4C67" w:rsidP="000B7D72">
      <w:pPr>
        <w:pStyle w:val="Prosttext"/>
        <w:jc w:val="center"/>
        <w:rPr>
          <w:rFonts w:ascii="Calibri" w:eastAsia="MS Mincho" w:hAnsi="Calibri"/>
          <w:b/>
          <w:bCs/>
          <w:sz w:val="22"/>
          <w:szCs w:val="22"/>
        </w:rPr>
      </w:pPr>
    </w:p>
    <w:p w14:paraId="35620909" w14:textId="77777777" w:rsidR="000B7D72" w:rsidRPr="007D164B" w:rsidRDefault="000B7D72" w:rsidP="000B7D72">
      <w:pPr>
        <w:pStyle w:val="Prosttext"/>
        <w:jc w:val="center"/>
        <w:rPr>
          <w:rFonts w:ascii="Calibri" w:eastAsia="MS Mincho" w:hAnsi="Calibri"/>
          <w:b/>
          <w:bCs/>
          <w:sz w:val="22"/>
          <w:szCs w:val="22"/>
        </w:rPr>
      </w:pPr>
      <w:r w:rsidRPr="007D164B">
        <w:rPr>
          <w:rFonts w:ascii="Calibri" w:eastAsia="MS Mincho" w:hAnsi="Calibri"/>
          <w:b/>
          <w:bCs/>
          <w:sz w:val="22"/>
          <w:szCs w:val="22"/>
        </w:rPr>
        <w:t>Čl. IX.</w:t>
      </w:r>
    </w:p>
    <w:p w14:paraId="0D0160BC" w14:textId="77777777" w:rsidR="000B7D72" w:rsidRPr="007D164B" w:rsidRDefault="000B7D72"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PROVEDENÍ DÍLA</w:t>
      </w:r>
    </w:p>
    <w:p w14:paraId="08E8C432" w14:textId="77777777" w:rsidR="000B7D72" w:rsidRPr="007D164B" w:rsidRDefault="000B7D72" w:rsidP="00F5141C">
      <w:pPr>
        <w:numPr>
          <w:ilvl w:val="0"/>
          <w:numId w:val="7"/>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Zhotovitel splní svou povinnost provést dílo jeho řádným dokončením, tedy předvedením jeho způsobilosti sloužit svému účelu</w:t>
      </w:r>
      <w:r w:rsidR="00FC76C8" w:rsidRPr="007D164B">
        <w:rPr>
          <w:rFonts w:ascii="Calibri" w:eastAsia="MS Mincho" w:hAnsi="Calibri"/>
          <w:sz w:val="22"/>
          <w:szCs w:val="22"/>
        </w:rPr>
        <w:t>, dodržením podmínek dle čl. XI</w:t>
      </w:r>
      <w:r w:rsidR="00132B00">
        <w:rPr>
          <w:rFonts w:ascii="Calibri" w:eastAsia="MS Mincho" w:hAnsi="Calibri"/>
          <w:sz w:val="22"/>
          <w:szCs w:val="22"/>
        </w:rPr>
        <w:t>.</w:t>
      </w:r>
      <w:r w:rsidR="00FC76C8" w:rsidRPr="007D164B">
        <w:rPr>
          <w:rFonts w:ascii="Calibri" w:eastAsia="MS Mincho" w:hAnsi="Calibri"/>
          <w:sz w:val="22"/>
          <w:szCs w:val="22"/>
        </w:rPr>
        <w:t xml:space="preserve"> této smlouvy </w:t>
      </w:r>
      <w:r w:rsidRPr="007D164B">
        <w:rPr>
          <w:rFonts w:ascii="Calibri" w:eastAsia="MS Mincho" w:hAnsi="Calibri"/>
          <w:sz w:val="22"/>
          <w:szCs w:val="22"/>
        </w:rPr>
        <w:t>a předáním díla objednateli.</w:t>
      </w:r>
    </w:p>
    <w:p w14:paraId="64BB78F8" w14:textId="77777777" w:rsidR="000B7D72" w:rsidRPr="007D164B" w:rsidRDefault="000B7D72" w:rsidP="00132B00">
      <w:pPr>
        <w:numPr>
          <w:ilvl w:val="0"/>
          <w:numId w:val="7"/>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Po dokončení díla bude mezi zhotovitelem a objednavatelem pořízen zápis o předání a převzetí díla</w:t>
      </w:r>
      <w:r w:rsidR="005D6961" w:rsidRPr="007D164B">
        <w:rPr>
          <w:rFonts w:ascii="Calibri" w:eastAsia="MS Mincho" w:hAnsi="Calibri"/>
          <w:sz w:val="22"/>
          <w:szCs w:val="22"/>
        </w:rPr>
        <w:t xml:space="preserve"> dle čl. XI</w:t>
      </w:r>
      <w:r w:rsidR="00132B00">
        <w:rPr>
          <w:rFonts w:ascii="Calibri" w:eastAsia="MS Mincho" w:hAnsi="Calibri"/>
          <w:sz w:val="22"/>
          <w:szCs w:val="22"/>
        </w:rPr>
        <w:t>.</w:t>
      </w:r>
      <w:r w:rsidR="005D6961" w:rsidRPr="007D164B">
        <w:rPr>
          <w:rFonts w:ascii="Calibri" w:eastAsia="MS Mincho" w:hAnsi="Calibri"/>
          <w:sz w:val="22"/>
          <w:szCs w:val="22"/>
        </w:rPr>
        <w:t xml:space="preserve"> této smlouvy</w:t>
      </w:r>
      <w:r w:rsidRPr="007D164B">
        <w:rPr>
          <w:rFonts w:ascii="Calibri" w:eastAsia="MS Mincho" w:hAnsi="Calibri"/>
          <w:sz w:val="22"/>
          <w:szCs w:val="22"/>
        </w:rPr>
        <w:t>.</w:t>
      </w:r>
    </w:p>
    <w:p w14:paraId="071CB4E3" w14:textId="77777777" w:rsidR="00BB05B9" w:rsidRPr="007D164B" w:rsidRDefault="00BB05B9" w:rsidP="003E6A3D">
      <w:pPr>
        <w:pStyle w:val="Prosttext"/>
        <w:jc w:val="both"/>
        <w:rPr>
          <w:rFonts w:ascii="Calibri" w:eastAsia="MS Mincho" w:hAnsi="Calibri"/>
          <w:b/>
          <w:bCs/>
          <w:sz w:val="22"/>
          <w:szCs w:val="22"/>
        </w:rPr>
      </w:pPr>
    </w:p>
    <w:p w14:paraId="7354266E" w14:textId="77777777" w:rsidR="003D3D78" w:rsidRPr="007D164B" w:rsidRDefault="003D3D78" w:rsidP="003E6A3D">
      <w:pPr>
        <w:pStyle w:val="Prosttext"/>
        <w:jc w:val="center"/>
        <w:rPr>
          <w:rFonts w:ascii="Calibri" w:eastAsia="MS Mincho" w:hAnsi="Calibri"/>
          <w:b/>
          <w:bCs/>
          <w:sz w:val="22"/>
          <w:szCs w:val="22"/>
        </w:rPr>
      </w:pPr>
      <w:r w:rsidRPr="007D164B">
        <w:rPr>
          <w:rFonts w:ascii="Calibri" w:eastAsia="MS Mincho" w:hAnsi="Calibri"/>
          <w:b/>
          <w:bCs/>
          <w:sz w:val="22"/>
          <w:szCs w:val="22"/>
        </w:rPr>
        <w:t>Čl. X.</w:t>
      </w:r>
    </w:p>
    <w:p w14:paraId="7E532C1D" w14:textId="77777777" w:rsidR="003D3D78" w:rsidRPr="007D164B" w:rsidRDefault="00491176"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SMLUVNÍ POKUTY</w:t>
      </w:r>
    </w:p>
    <w:p w14:paraId="57D052F0" w14:textId="77777777" w:rsidR="00491176" w:rsidRPr="00DC43B9" w:rsidRDefault="00491176"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že v případě prodlení s dokončením díla zaplatí objednateli smluvní pokutu ve </w:t>
      </w:r>
      <w:r w:rsidRPr="00DC43B9">
        <w:rPr>
          <w:rFonts w:ascii="Calibri" w:hAnsi="Calibri"/>
          <w:sz w:val="22"/>
          <w:szCs w:val="22"/>
        </w:rPr>
        <w:t xml:space="preserve">výši </w:t>
      </w:r>
      <w:r w:rsidR="00132B00" w:rsidRPr="00DC43B9">
        <w:rPr>
          <w:rFonts w:ascii="Calibri" w:hAnsi="Calibri"/>
          <w:sz w:val="22"/>
          <w:szCs w:val="22"/>
        </w:rPr>
        <w:t>0,2</w:t>
      </w:r>
      <w:r w:rsidR="0065799F" w:rsidRPr="00DC43B9">
        <w:rPr>
          <w:rFonts w:ascii="Calibri" w:hAnsi="Calibri"/>
          <w:sz w:val="22"/>
          <w:szCs w:val="22"/>
        </w:rPr>
        <w:t xml:space="preserve"> % z ceny díla</w:t>
      </w:r>
      <w:r w:rsidR="00132B00" w:rsidRPr="00DC43B9">
        <w:rPr>
          <w:rFonts w:ascii="Calibri" w:hAnsi="Calibri"/>
          <w:sz w:val="22"/>
          <w:szCs w:val="22"/>
        </w:rPr>
        <w:t xml:space="preserve"> včetně DPH</w:t>
      </w:r>
      <w:r w:rsidRPr="00DC43B9">
        <w:rPr>
          <w:rFonts w:ascii="Calibri" w:hAnsi="Calibri"/>
          <w:sz w:val="22"/>
          <w:szCs w:val="22"/>
        </w:rPr>
        <w:t xml:space="preserve"> za každý </w:t>
      </w:r>
      <w:r w:rsidR="00B42255" w:rsidRPr="00DC43B9">
        <w:rPr>
          <w:rFonts w:ascii="Calibri" w:hAnsi="Calibri"/>
          <w:sz w:val="22"/>
          <w:szCs w:val="22"/>
        </w:rPr>
        <w:t xml:space="preserve">započatý </w:t>
      </w:r>
      <w:r w:rsidRPr="00DC43B9">
        <w:rPr>
          <w:rFonts w:ascii="Calibri" w:hAnsi="Calibri"/>
          <w:sz w:val="22"/>
          <w:szCs w:val="22"/>
        </w:rPr>
        <w:t>den</w:t>
      </w:r>
      <w:r w:rsidR="0065799F" w:rsidRPr="00DC43B9">
        <w:rPr>
          <w:rFonts w:ascii="Calibri" w:hAnsi="Calibri"/>
          <w:sz w:val="22"/>
          <w:szCs w:val="22"/>
        </w:rPr>
        <w:t xml:space="preserve"> prodlení</w:t>
      </w:r>
      <w:r w:rsidRPr="00DC43B9">
        <w:rPr>
          <w:rFonts w:ascii="Calibri" w:hAnsi="Calibri"/>
          <w:sz w:val="22"/>
          <w:szCs w:val="22"/>
        </w:rPr>
        <w:t>.</w:t>
      </w:r>
    </w:p>
    <w:p w14:paraId="6E0AAB82" w14:textId="77777777" w:rsidR="00491176" w:rsidRPr="00DC43B9" w:rsidRDefault="00012AF4"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DC43B9">
        <w:rPr>
          <w:rFonts w:ascii="Calibri" w:hAnsi="Calibri"/>
          <w:sz w:val="22"/>
          <w:szCs w:val="22"/>
        </w:rPr>
        <w:t>V případě n</w:t>
      </w:r>
      <w:r w:rsidR="00491176" w:rsidRPr="00DC43B9">
        <w:rPr>
          <w:rFonts w:ascii="Calibri" w:hAnsi="Calibri"/>
          <w:sz w:val="22"/>
          <w:szCs w:val="22"/>
        </w:rPr>
        <w:t>edodržení termínů daných pro od</w:t>
      </w:r>
      <w:r w:rsidRPr="00DC43B9">
        <w:rPr>
          <w:rFonts w:ascii="Calibri" w:hAnsi="Calibri"/>
          <w:sz w:val="22"/>
          <w:szCs w:val="22"/>
        </w:rPr>
        <w:t xml:space="preserve">straňování vad díla </w:t>
      </w:r>
      <w:r w:rsidR="009B3739" w:rsidRPr="00DC43B9">
        <w:rPr>
          <w:rFonts w:ascii="Calibri" w:hAnsi="Calibri"/>
          <w:sz w:val="22"/>
          <w:szCs w:val="22"/>
        </w:rPr>
        <w:t xml:space="preserve">(zejména </w:t>
      </w:r>
      <w:r w:rsidR="00B42255" w:rsidRPr="00DC43B9">
        <w:rPr>
          <w:rFonts w:ascii="Calibri" w:hAnsi="Calibri"/>
          <w:sz w:val="22"/>
          <w:szCs w:val="22"/>
        </w:rPr>
        <w:t xml:space="preserve">podle </w:t>
      </w:r>
      <w:r w:rsidR="00C32281" w:rsidRPr="00DC43B9">
        <w:rPr>
          <w:rFonts w:ascii="Calibri" w:hAnsi="Calibri"/>
          <w:sz w:val="22"/>
          <w:szCs w:val="22"/>
        </w:rPr>
        <w:t xml:space="preserve">čl. XI. </w:t>
      </w:r>
      <w:r w:rsidR="00B42255" w:rsidRPr="00DC43B9">
        <w:rPr>
          <w:rFonts w:ascii="Calibri" w:hAnsi="Calibri"/>
          <w:sz w:val="22"/>
          <w:szCs w:val="22"/>
        </w:rPr>
        <w:t xml:space="preserve">odst. </w:t>
      </w:r>
      <w:r w:rsidR="00C32281" w:rsidRPr="00DC43B9">
        <w:rPr>
          <w:rFonts w:ascii="Calibri" w:hAnsi="Calibri"/>
          <w:sz w:val="22"/>
          <w:szCs w:val="22"/>
        </w:rPr>
        <w:t xml:space="preserve">11.9 </w:t>
      </w:r>
      <w:r w:rsidR="009B3739" w:rsidRPr="00DC43B9">
        <w:rPr>
          <w:rFonts w:ascii="Calibri" w:hAnsi="Calibri"/>
          <w:sz w:val="22"/>
          <w:szCs w:val="22"/>
        </w:rPr>
        <w:t>a</w:t>
      </w:r>
      <w:r w:rsidR="00C32281" w:rsidRPr="00DC43B9">
        <w:rPr>
          <w:rFonts w:ascii="Calibri" w:hAnsi="Calibri"/>
          <w:sz w:val="22"/>
          <w:szCs w:val="22"/>
        </w:rPr>
        <w:t xml:space="preserve"> čl. XIV. odst. 14.4</w:t>
      </w:r>
      <w:r w:rsidR="009B3739" w:rsidRPr="00DC43B9">
        <w:rPr>
          <w:rFonts w:ascii="Calibri" w:hAnsi="Calibri"/>
          <w:sz w:val="22"/>
          <w:szCs w:val="22"/>
        </w:rPr>
        <w:t xml:space="preserve"> </w:t>
      </w:r>
      <w:r w:rsidR="00C32281" w:rsidRPr="00DC43B9">
        <w:rPr>
          <w:rFonts w:ascii="Calibri" w:hAnsi="Calibri"/>
          <w:sz w:val="22"/>
          <w:szCs w:val="22"/>
        </w:rPr>
        <w:t>této</w:t>
      </w:r>
      <w:r w:rsidR="00557F68" w:rsidRPr="00DC43B9">
        <w:rPr>
          <w:rFonts w:ascii="Calibri" w:hAnsi="Calibri"/>
          <w:sz w:val="22"/>
          <w:szCs w:val="22"/>
        </w:rPr>
        <w:t xml:space="preserve"> smlouvy</w:t>
      </w:r>
      <w:r w:rsidR="009B3739" w:rsidRPr="00DC43B9">
        <w:rPr>
          <w:rFonts w:ascii="Calibri" w:hAnsi="Calibri"/>
          <w:sz w:val="22"/>
          <w:szCs w:val="22"/>
        </w:rPr>
        <w:t xml:space="preserve">) </w:t>
      </w:r>
      <w:r w:rsidRPr="00DC43B9">
        <w:rPr>
          <w:rFonts w:ascii="Calibri" w:hAnsi="Calibri"/>
          <w:sz w:val="22"/>
          <w:szCs w:val="22"/>
        </w:rPr>
        <w:t xml:space="preserve">zaplatí zhotovitel objednateli smluvní pokutu </w:t>
      </w:r>
      <w:r w:rsidR="00491176" w:rsidRPr="00DC43B9">
        <w:rPr>
          <w:rFonts w:ascii="Calibri" w:hAnsi="Calibri"/>
          <w:sz w:val="22"/>
          <w:szCs w:val="22"/>
        </w:rPr>
        <w:t xml:space="preserve">ve výši </w:t>
      </w:r>
      <w:r w:rsidR="006E203E" w:rsidRPr="00DC43B9">
        <w:rPr>
          <w:rFonts w:ascii="Calibri" w:hAnsi="Calibri"/>
          <w:sz w:val="22"/>
          <w:szCs w:val="22"/>
        </w:rPr>
        <w:t>5</w:t>
      </w:r>
      <w:r w:rsidR="00B42255" w:rsidRPr="00DC43B9">
        <w:rPr>
          <w:rFonts w:ascii="Calibri" w:hAnsi="Calibri"/>
          <w:sz w:val="22"/>
          <w:szCs w:val="22"/>
        </w:rPr>
        <w:t>.000 Kč</w:t>
      </w:r>
      <w:r w:rsidR="006F240C" w:rsidRPr="00DC43B9">
        <w:rPr>
          <w:rFonts w:ascii="Calibri" w:hAnsi="Calibri"/>
          <w:sz w:val="22"/>
          <w:szCs w:val="22"/>
        </w:rPr>
        <w:t>.</w:t>
      </w:r>
      <w:r w:rsidR="00BF48B7" w:rsidRPr="00DC43B9">
        <w:rPr>
          <w:rFonts w:ascii="Calibri" w:hAnsi="Calibri"/>
          <w:sz w:val="22"/>
          <w:szCs w:val="22"/>
        </w:rPr>
        <w:t xml:space="preserve"> za každou vadu a za každý</w:t>
      </w:r>
      <w:r w:rsidR="00C32281" w:rsidRPr="00DC43B9">
        <w:rPr>
          <w:rFonts w:ascii="Calibri" w:hAnsi="Calibri"/>
          <w:sz w:val="22"/>
          <w:szCs w:val="22"/>
        </w:rPr>
        <w:t xml:space="preserve"> započatý</w:t>
      </w:r>
      <w:r w:rsidR="00BF48B7" w:rsidRPr="00DC43B9">
        <w:rPr>
          <w:rFonts w:ascii="Calibri" w:hAnsi="Calibri"/>
          <w:sz w:val="22"/>
          <w:szCs w:val="22"/>
        </w:rPr>
        <w:t xml:space="preserve"> den prodlení</w:t>
      </w:r>
      <w:r w:rsidR="00491176" w:rsidRPr="00DC43B9">
        <w:rPr>
          <w:rFonts w:ascii="Calibri" w:hAnsi="Calibri"/>
          <w:sz w:val="22"/>
          <w:szCs w:val="22"/>
        </w:rPr>
        <w:t xml:space="preserve"> s odstraněním vady.</w:t>
      </w:r>
    </w:p>
    <w:p w14:paraId="2A6290C4" w14:textId="77777777" w:rsidR="0022181E" w:rsidRPr="00DC43B9" w:rsidRDefault="0022181E" w:rsidP="0022181E">
      <w:pPr>
        <w:numPr>
          <w:ilvl w:val="0"/>
          <w:numId w:val="8"/>
        </w:numPr>
        <w:tabs>
          <w:tab w:val="clear" w:pos="1495"/>
          <w:tab w:val="num" w:pos="709"/>
        </w:tabs>
        <w:spacing w:after="120" w:line="240" w:lineRule="atLeast"/>
        <w:ind w:left="709" w:hanging="709"/>
        <w:jc w:val="both"/>
        <w:rPr>
          <w:rFonts w:ascii="Calibri" w:hAnsi="Calibri"/>
          <w:sz w:val="22"/>
          <w:szCs w:val="22"/>
        </w:rPr>
      </w:pPr>
      <w:bookmarkStart w:id="8" w:name="_Ref390438489"/>
      <w:bookmarkStart w:id="9" w:name="_Ref390437938"/>
      <w:r w:rsidRPr="00DC43B9">
        <w:rPr>
          <w:rFonts w:ascii="Calibri" w:hAnsi="Calibri"/>
          <w:sz w:val="22"/>
          <w:szCs w:val="22"/>
        </w:rPr>
        <w:t>V případě prodlení zhotovitele s převzetím staveniště, resp. se zahájením provádění díla, má objednatel nárok na smluvní pokutu ve výši 0,1 % z ceny díla včetně DPH za každý započatý den prodlení.</w:t>
      </w:r>
      <w:bookmarkEnd w:id="8"/>
    </w:p>
    <w:p w14:paraId="22587078" w14:textId="77777777" w:rsidR="0022181E" w:rsidRPr="00DC43B9" w:rsidRDefault="0022181E" w:rsidP="0022181E">
      <w:pPr>
        <w:numPr>
          <w:ilvl w:val="0"/>
          <w:numId w:val="8"/>
        </w:numPr>
        <w:tabs>
          <w:tab w:val="clear" w:pos="1495"/>
          <w:tab w:val="num" w:pos="709"/>
        </w:tabs>
        <w:spacing w:after="120" w:line="240" w:lineRule="atLeast"/>
        <w:ind w:left="709" w:hanging="709"/>
        <w:jc w:val="both"/>
        <w:rPr>
          <w:rFonts w:ascii="Calibri" w:hAnsi="Calibri"/>
          <w:sz w:val="22"/>
          <w:szCs w:val="22"/>
        </w:rPr>
      </w:pPr>
      <w:r w:rsidRPr="00DC43B9">
        <w:rPr>
          <w:rFonts w:ascii="Calibri" w:hAnsi="Calibri"/>
          <w:sz w:val="22"/>
          <w:szCs w:val="22"/>
        </w:rPr>
        <w:t>Za prodlení s vyklizením staveniště zaplatí zhotovitel objednateli smluvní pokutu ve výši 5.000 Kč za každý započatý den prodlení, a to</w:t>
      </w:r>
      <w:r w:rsidRPr="00DC43B9" w:rsidDel="006E203E">
        <w:rPr>
          <w:rFonts w:ascii="Calibri" w:hAnsi="Calibri"/>
          <w:sz w:val="22"/>
          <w:szCs w:val="22"/>
        </w:rPr>
        <w:t xml:space="preserve"> </w:t>
      </w:r>
      <w:r w:rsidRPr="00DC43B9">
        <w:rPr>
          <w:rFonts w:ascii="Calibri" w:hAnsi="Calibri"/>
          <w:sz w:val="22"/>
          <w:szCs w:val="22"/>
        </w:rPr>
        <w:t>až do dne vyklizení staveniště, pokud nesplnění této smluvní povinnosti nebude způsobeno objednatelem nebo vlivem překážky vzniklé v průběhu realizace díla nezávisle na vůli zhotovitele, kterou nemůže tento předvídat, odvrátit nebo překonat.</w:t>
      </w:r>
    </w:p>
    <w:p w14:paraId="35DF6716" w14:textId="77777777" w:rsidR="004457CA" w:rsidRPr="00DC43B9" w:rsidRDefault="004457CA"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DC43B9">
        <w:rPr>
          <w:rFonts w:ascii="Calibri" w:hAnsi="Calibri"/>
          <w:sz w:val="22"/>
          <w:szCs w:val="22"/>
        </w:rPr>
        <w:t xml:space="preserve">Pro případ porušení </w:t>
      </w:r>
      <w:r w:rsidR="006E203E" w:rsidRPr="00DC43B9">
        <w:rPr>
          <w:rFonts w:ascii="Calibri" w:hAnsi="Calibri"/>
          <w:sz w:val="22"/>
          <w:szCs w:val="22"/>
        </w:rPr>
        <w:t xml:space="preserve">povinností </w:t>
      </w:r>
      <w:r w:rsidRPr="00DC43B9">
        <w:rPr>
          <w:rFonts w:ascii="Calibri" w:hAnsi="Calibri"/>
          <w:sz w:val="22"/>
          <w:szCs w:val="22"/>
        </w:rPr>
        <w:t xml:space="preserve">zhotovitele </w:t>
      </w:r>
      <w:r w:rsidR="00937360" w:rsidRPr="00DC43B9">
        <w:rPr>
          <w:rFonts w:ascii="Calibri" w:hAnsi="Calibri"/>
          <w:sz w:val="22"/>
          <w:szCs w:val="22"/>
        </w:rPr>
        <w:t>stanovených v</w:t>
      </w:r>
      <w:r w:rsidR="006E203E" w:rsidRPr="00DC43B9">
        <w:rPr>
          <w:rFonts w:ascii="Calibri" w:hAnsi="Calibri"/>
          <w:sz w:val="22"/>
          <w:szCs w:val="22"/>
        </w:rPr>
        <w:t> čl. III</w:t>
      </w:r>
      <w:r w:rsidR="00AC63AF" w:rsidRPr="00DC43B9">
        <w:rPr>
          <w:rFonts w:ascii="Calibri" w:hAnsi="Calibri"/>
          <w:sz w:val="22"/>
          <w:szCs w:val="22"/>
        </w:rPr>
        <w:t>.</w:t>
      </w:r>
      <w:r w:rsidR="006E203E" w:rsidRPr="00DC43B9">
        <w:rPr>
          <w:rFonts w:ascii="Calibri" w:hAnsi="Calibri"/>
          <w:sz w:val="22"/>
          <w:szCs w:val="22"/>
        </w:rPr>
        <w:t xml:space="preserve"> odst.</w:t>
      </w:r>
      <w:r w:rsidRPr="00DC43B9">
        <w:rPr>
          <w:rFonts w:ascii="Calibri" w:hAnsi="Calibri"/>
          <w:sz w:val="22"/>
          <w:szCs w:val="22"/>
        </w:rPr>
        <w:t xml:space="preserve"> </w:t>
      </w:r>
      <w:r w:rsidR="00AC63AF" w:rsidRPr="00DC43B9">
        <w:rPr>
          <w:rFonts w:ascii="Calibri" w:hAnsi="Calibri"/>
          <w:sz w:val="22"/>
          <w:szCs w:val="22"/>
        </w:rPr>
        <w:t xml:space="preserve">3.6 </w:t>
      </w:r>
      <w:r w:rsidR="00937360" w:rsidRPr="00DC43B9">
        <w:rPr>
          <w:rFonts w:ascii="Calibri" w:hAnsi="Calibri"/>
          <w:sz w:val="22"/>
          <w:szCs w:val="22"/>
        </w:rPr>
        <w:t xml:space="preserve">této </w:t>
      </w:r>
      <w:r w:rsidRPr="00DC43B9">
        <w:rPr>
          <w:rFonts w:ascii="Calibri" w:hAnsi="Calibri"/>
          <w:sz w:val="22"/>
          <w:szCs w:val="22"/>
        </w:rPr>
        <w:t xml:space="preserve">smlouvy zaplatí zhotovitel objednateli smluvní pokutu ve výši </w:t>
      </w:r>
      <w:r w:rsidR="00AC63AF" w:rsidRPr="00DC43B9">
        <w:rPr>
          <w:rFonts w:ascii="Calibri" w:hAnsi="Calibri"/>
          <w:sz w:val="22"/>
          <w:szCs w:val="22"/>
        </w:rPr>
        <w:t>5</w:t>
      </w:r>
      <w:r w:rsidRPr="00DC43B9">
        <w:rPr>
          <w:rFonts w:ascii="Calibri" w:hAnsi="Calibri"/>
          <w:sz w:val="22"/>
          <w:szCs w:val="22"/>
        </w:rPr>
        <w:t>.000</w:t>
      </w:r>
      <w:r w:rsidR="00981E9A" w:rsidRPr="00DC43B9">
        <w:rPr>
          <w:rFonts w:ascii="Calibri" w:hAnsi="Calibri"/>
          <w:sz w:val="22"/>
          <w:szCs w:val="22"/>
        </w:rPr>
        <w:t xml:space="preserve"> </w:t>
      </w:r>
      <w:r w:rsidRPr="00DC43B9">
        <w:rPr>
          <w:rFonts w:ascii="Calibri" w:hAnsi="Calibri"/>
          <w:sz w:val="22"/>
          <w:szCs w:val="22"/>
        </w:rPr>
        <w:t>Kč</w:t>
      </w:r>
      <w:r w:rsidR="00937360" w:rsidRPr="00DC43B9">
        <w:rPr>
          <w:rFonts w:ascii="Calibri" w:hAnsi="Calibri"/>
          <w:sz w:val="22"/>
          <w:szCs w:val="22"/>
        </w:rPr>
        <w:t xml:space="preserve"> </w:t>
      </w:r>
      <w:r w:rsidRPr="00DC43B9">
        <w:rPr>
          <w:rFonts w:ascii="Calibri" w:hAnsi="Calibri"/>
          <w:sz w:val="22"/>
          <w:szCs w:val="22"/>
        </w:rPr>
        <w:t xml:space="preserve">za každý </w:t>
      </w:r>
      <w:r w:rsidR="00823327" w:rsidRPr="00DC43B9">
        <w:rPr>
          <w:rFonts w:ascii="Calibri" w:hAnsi="Calibri"/>
          <w:sz w:val="22"/>
          <w:szCs w:val="22"/>
        </w:rPr>
        <w:t>den, kdy došlo k</w:t>
      </w:r>
      <w:r w:rsidR="006E203E" w:rsidRPr="00DC43B9">
        <w:rPr>
          <w:rFonts w:ascii="Calibri" w:hAnsi="Calibri"/>
          <w:sz w:val="22"/>
          <w:szCs w:val="22"/>
        </w:rPr>
        <w:t> </w:t>
      </w:r>
      <w:r w:rsidR="00937360" w:rsidRPr="00DC43B9">
        <w:rPr>
          <w:rFonts w:ascii="Calibri" w:hAnsi="Calibri"/>
          <w:sz w:val="22"/>
          <w:szCs w:val="22"/>
        </w:rPr>
        <w:t>porušení</w:t>
      </w:r>
      <w:r w:rsidR="006E203E" w:rsidRPr="00DC43B9">
        <w:rPr>
          <w:rFonts w:ascii="Calibri" w:hAnsi="Calibri"/>
          <w:sz w:val="22"/>
          <w:szCs w:val="22"/>
        </w:rPr>
        <w:t xml:space="preserve"> uvedených povinností</w:t>
      </w:r>
      <w:r w:rsidRPr="00DC43B9">
        <w:rPr>
          <w:rFonts w:ascii="Calibri" w:hAnsi="Calibri"/>
          <w:sz w:val="22"/>
          <w:szCs w:val="22"/>
        </w:rPr>
        <w:t>.</w:t>
      </w:r>
      <w:bookmarkEnd w:id="9"/>
    </w:p>
    <w:p w14:paraId="5682995F" w14:textId="77777777" w:rsidR="00491176" w:rsidRPr="00DC43B9" w:rsidRDefault="0022181E" w:rsidP="00F5141C">
      <w:pPr>
        <w:numPr>
          <w:ilvl w:val="0"/>
          <w:numId w:val="8"/>
        </w:numPr>
        <w:tabs>
          <w:tab w:val="clear" w:pos="1495"/>
          <w:tab w:val="num" w:pos="709"/>
        </w:tabs>
        <w:spacing w:after="120" w:line="240" w:lineRule="atLeast"/>
        <w:ind w:left="709" w:right="-48" w:hanging="709"/>
        <w:jc w:val="both"/>
        <w:rPr>
          <w:rFonts w:ascii="Calibri" w:hAnsi="Calibri" w:cs="Calibri"/>
          <w:sz w:val="20"/>
          <w:szCs w:val="20"/>
        </w:rPr>
      </w:pPr>
      <w:r w:rsidRPr="00DC43B9">
        <w:rPr>
          <w:rFonts w:ascii="Calibri" w:hAnsi="Calibri" w:cs="Calibri"/>
          <w:sz w:val="22"/>
          <w:szCs w:val="22"/>
        </w:rPr>
        <w:t>V případě, že zhotovitel nepředloží pojistnou smlouvu v souladu s čl. XVIII. odst. 18.2. této smlouvy, je zhotovitel povinen objednateli zaplatit smluvní pokutu ve výši 50.000 Kč. Zároveň má objednatel právo odstoupit od této smlouvy</w:t>
      </w:r>
    </w:p>
    <w:p w14:paraId="6B42BE4E" w14:textId="77777777" w:rsidR="0022181E" w:rsidRPr="00DC43B9" w:rsidRDefault="001C0861" w:rsidP="00F5141C">
      <w:pPr>
        <w:numPr>
          <w:ilvl w:val="0"/>
          <w:numId w:val="8"/>
        </w:numPr>
        <w:tabs>
          <w:tab w:val="clear" w:pos="1495"/>
          <w:tab w:val="num" w:pos="709"/>
        </w:tabs>
        <w:spacing w:after="120" w:line="240" w:lineRule="atLeast"/>
        <w:ind w:left="709" w:hanging="709"/>
        <w:jc w:val="both"/>
        <w:rPr>
          <w:rFonts w:ascii="Calibri" w:hAnsi="Calibri" w:cs="Calibri"/>
          <w:sz w:val="18"/>
          <w:szCs w:val="18"/>
        </w:rPr>
      </w:pPr>
      <w:bookmarkStart w:id="10" w:name="_Hlk523141219"/>
      <w:r w:rsidRPr="00DC43B9">
        <w:rPr>
          <w:rFonts w:ascii="Calibri" w:hAnsi="Calibri" w:cs="Calibri"/>
          <w:sz w:val="22"/>
          <w:szCs w:val="22"/>
        </w:rPr>
        <w:t>Objednatel je oprávněn požadovat po zhotoviteli za porušení jakékoliv povinnosti stanovené touto smlouvou smluvní pokutu ve výši 5.000 Kč za každé jednotlivé porušení povinnosti dle této smlouvy, přičemž smluvní pokuta může být uplatňována opakovaně</w:t>
      </w:r>
      <w:bookmarkEnd w:id="10"/>
      <w:r w:rsidRPr="00DC43B9">
        <w:rPr>
          <w:rFonts w:ascii="Calibri" w:hAnsi="Calibri" w:cs="Calibri"/>
          <w:sz w:val="22"/>
          <w:szCs w:val="22"/>
        </w:rPr>
        <w:t>.</w:t>
      </w:r>
    </w:p>
    <w:p w14:paraId="7A8BACA5" w14:textId="77777777" w:rsidR="005146E3" w:rsidRPr="00DC43B9" w:rsidRDefault="005146E3" w:rsidP="00F5141C">
      <w:pPr>
        <w:numPr>
          <w:ilvl w:val="0"/>
          <w:numId w:val="8"/>
        </w:numPr>
        <w:tabs>
          <w:tab w:val="clear" w:pos="1495"/>
          <w:tab w:val="num" w:pos="709"/>
        </w:tabs>
        <w:spacing w:after="120" w:line="240" w:lineRule="atLeast"/>
        <w:ind w:left="709" w:hanging="709"/>
        <w:jc w:val="both"/>
        <w:rPr>
          <w:rFonts w:ascii="Calibri" w:hAnsi="Calibri"/>
          <w:sz w:val="22"/>
          <w:szCs w:val="22"/>
        </w:rPr>
      </w:pPr>
      <w:bookmarkStart w:id="11" w:name="_Hlk523141227"/>
      <w:r w:rsidRPr="00DC43B9">
        <w:rPr>
          <w:rFonts w:ascii="Calibri" w:hAnsi="Calibri"/>
          <w:sz w:val="22"/>
          <w:szCs w:val="22"/>
        </w:rPr>
        <w:t>Splatnost smluvních pokut činí 14 kalendářních dnů od doručení nároku na její uhrazení druhé smluvní straně</w:t>
      </w:r>
      <w:bookmarkEnd w:id="11"/>
      <w:r w:rsidRPr="00DC43B9">
        <w:rPr>
          <w:rFonts w:ascii="Calibri" w:hAnsi="Calibri"/>
          <w:sz w:val="22"/>
          <w:szCs w:val="22"/>
        </w:rPr>
        <w:t>.</w:t>
      </w:r>
    </w:p>
    <w:p w14:paraId="5B6B2EF3" w14:textId="77777777" w:rsidR="00491176" w:rsidRPr="00DC43B9" w:rsidRDefault="00491176"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DC43B9">
        <w:rPr>
          <w:rFonts w:ascii="Calibri" w:hAnsi="Calibri"/>
          <w:sz w:val="22"/>
          <w:szCs w:val="22"/>
        </w:rPr>
        <w:t xml:space="preserve">Smluvní pokuty se sčítají. </w:t>
      </w:r>
      <w:r w:rsidR="005146E3" w:rsidRPr="00DC43B9">
        <w:rPr>
          <w:rFonts w:ascii="Calibri" w:hAnsi="Calibri"/>
          <w:sz w:val="22"/>
          <w:szCs w:val="22"/>
        </w:rPr>
        <w:t>Zaplacením smluvní pokuty není dotčeno právo smluvních stran na úhradu způsobené újmy vzniklé v souvislosti s plněním předmětu této smlouvy v plné výši</w:t>
      </w:r>
      <w:r w:rsidRPr="00DC43B9">
        <w:rPr>
          <w:rFonts w:ascii="Calibri" w:hAnsi="Calibri"/>
          <w:sz w:val="22"/>
          <w:szCs w:val="22"/>
        </w:rPr>
        <w:t>.</w:t>
      </w:r>
    </w:p>
    <w:p w14:paraId="39F5079B" w14:textId="77777777" w:rsidR="00BF48B7" w:rsidRPr="007D164B" w:rsidRDefault="00491176" w:rsidP="00F5141C">
      <w:pPr>
        <w:numPr>
          <w:ilvl w:val="0"/>
          <w:numId w:val="8"/>
        </w:numPr>
        <w:tabs>
          <w:tab w:val="clear" w:pos="1495"/>
          <w:tab w:val="num" w:pos="-4395"/>
          <w:tab w:val="num" w:pos="709"/>
        </w:tabs>
        <w:spacing w:after="120" w:line="240" w:lineRule="atLeast"/>
        <w:ind w:left="709" w:hanging="709"/>
        <w:jc w:val="both"/>
        <w:rPr>
          <w:rFonts w:ascii="Calibri" w:hAnsi="Calibri"/>
          <w:b/>
          <w:bCs/>
          <w:sz w:val="22"/>
          <w:szCs w:val="22"/>
        </w:rPr>
      </w:pPr>
      <w:r w:rsidRPr="00DC43B9">
        <w:rPr>
          <w:rFonts w:ascii="Calibri" w:hAnsi="Calibri"/>
          <w:sz w:val="22"/>
          <w:szCs w:val="22"/>
        </w:rPr>
        <w:t>Objednatel je oprávněn provést zápočet jakéhokoli svého nároku, včetně smluvní pokuty, proti</w:t>
      </w:r>
      <w:r w:rsidRPr="007D164B">
        <w:rPr>
          <w:rFonts w:ascii="Calibri" w:hAnsi="Calibri"/>
          <w:sz w:val="22"/>
          <w:szCs w:val="22"/>
        </w:rPr>
        <w:t xml:space="preserve"> nároku zhotovitele na zaplacení ceny díla. </w:t>
      </w:r>
    </w:p>
    <w:p w14:paraId="08318B4C" w14:textId="77777777" w:rsidR="00353C49" w:rsidRPr="007D164B" w:rsidRDefault="00353C49" w:rsidP="00362583">
      <w:pPr>
        <w:tabs>
          <w:tab w:val="num" w:pos="1495"/>
        </w:tabs>
        <w:spacing w:after="120" w:line="240" w:lineRule="atLeast"/>
        <w:jc w:val="both"/>
        <w:rPr>
          <w:rFonts w:ascii="Calibri" w:hAnsi="Calibri"/>
          <w:b/>
          <w:bCs/>
          <w:sz w:val="22"/>
          <w:szCs w:val="22"/>
        </w:rPr>
      </w:pPr>
    </w:p>
    <w:p w14:paraId="6FB988BF" w14:textId="77777777" w:rsidR="005146E3" w:rsidRDefault="005146E3" w:rsidP="00353C49">
      <w:pPr>
        <w:jc w:val="center"/>
        <w:rPr>
          <w:rFonts w:ascii="Calibri" w:hAnsi="Calibri"/>
          <w:b/>
          <w:bCs/>
          <w:sz w:val="22"/>
          <w:szCs w:val="22"/>
        </w:rPr>
      </w:pPr>
    </w:p>
    <w:p w14:paraId="3BBFF2AF" w14:textId="77777777" w:rsidR="00353C49" w:rsidRPr="007D164B" w:rsidRDefault="00DD12A0" w:rsidP="00353C49">
      <w:pPr>
        <w:jc w:val="center"/>
        <w:rPr>
          <w:rFonts w:ascii="Calibri" w:hAnsi="Calibri"/>
          <w:b/>
          <w:bCs/>
          <w:sz w:val="22"/>
          <w:szCs w:val="22"/>
        </w:rPr>
      </w:pPr>
      <w:r w:rsidRPr="007D164B">
        <w:rPr>
          <w:rFonts w:ascii="Calibri" w:hAnsi="Calibri"/>
          <w:b/>
          <w:bCs/>
          <w:sz w:val="22"/>
          <w:szCs w:val="22"/>
        </w:rPr>
        <w:lastRenderedPageBreak/>
        <w:t>Čl. XI</w:t>
      </w:r>
      <w:r w:rsidR="00353C49" w:rsidRPr="007D164B">
        <w:rPr>
          <w:rFonts w:ascii="Calibri" w:hAnsi="Calibri"/>
          <w:b/>
          <w:bCs/>
          <w:sz w:val="22"/>
          <w:szCs w:val="22"/>
        </w:rPr>
        <w:t>.</w:t>
      </w:r>
    </w:p>
    <w:p w14:paraId="4DCE019C" w14:textId="77777777" w:rsidR="00353C49" w:rsidRPr="007D164B" w:rsidRDefault="0008492E" w:rsidP="0008492E">
      <w:pPr>
        <w:spacing w:after="120" w:line="240" w:lineRule="atLeast"/>
        <w:jc w:val="center"/>
        <w:rPr>
          <w:rFonts w:ascii="Calibri" w:hAnsi="Calibri"/>
          <w:b/>
          <w:bCs/>
          <w:sz w:val="22"/>
          <w:szCs w:val="22"/>
        </w:rPr>
      </w:pPr>
      <w:r w:rsidRPr="007D164B">
        <w:rPr>
          <w:rFonts w:ascii="Calibri" w:hAnsi="Calibri"/>
          <w:b/>
          <w:bCs/>
          <w:sz w:val="22"/>
          <w:szCs w:val="22"/>
        </w:rPr>
        <w:t>PŘEDÁNÍ A PŘEVZETÍ DÍLA</w:t>
      </w:r>
    </w:p>
    <w:p w14:paraId="732095EF" w14:textId="77777777" w:rsidR="00353C49" w:rsidRPr="007D164B" w:rsidRDefault="00353C49" w:rsidP="0063152F">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Předání a převzetí díla se uskuteční na základě přejímacího řízení, o kterém </w:t>
      </w:r>
      <w:r w:rsidR="00A54858" w:rsidRPr="007D164B">
        <w:rPr>
          <w:rFonts w:ascii="Calibri" w:hAnsi="Calibri"/>
          <w:sz w:val="22"/>
          <w:szCs w:val="22"/>
        </w:rPr>
        <w:t>bude sepsán předávací protokol.</w:t>
      </w:r>
    </w:p>
    <w:p w14:paraId="4424F0FA" w14:textId="77777777" w:rsidR="00353C49" w:rsidRPr="007D164B" w:rsidRDefault="00353C49" w:rsidP="0063152F">
      <w:pPr>
        <w:numPr>
          <w:ilvl w:val="0"/>
          <w:numId w:val="13"/>
        </w:numPr>
        <w:tabs>
          <w:tab w:val="clear" w:pos="720"/>
          <w:tab w:val="num" w:pos="-1843"/>
        </w:tabs>
        <w:spacing w:after="120" w:line="240" w:lineRule="atLeast"/>
        <w:ind w:left="709" w:hanging="709"/>
        <w:jc w:val="both"/>
        <w:rPr>
          <w:rFonts w:ascii="Calibri" w:hAnsi="Calibri"/>
          <w:sz w:val="22"/>
          <w:szCs w:val="22"/>
        </w:rPr>
      </w:pPr>
      <w:r w:rsidRPr="007D164B">
        <w:rPr>
          <w:rFonts w:ascii="Calibri" w:hAnsi="Calibri"/>
          <w:sz w:val="22"/>
          <w:szCs w:val="22"/>
        </w:rPr>
        <w:t xml:space="preserve">Přejímací řízení bude svoláno objednatelem na základě sdělení zhotovitele, že dílo je </w:t>
      </w:r>
      <w:r w:rsidR="009B3739" w:rsidRPr="007D164B">
        <w:rPr>
          <w:rFonts w:ascii="Calibri" w:hAnsi="Calibri"/>
          <w:sz w:val="22"/>
          <w:szCs w:val="22"/>
        </w:rPr>
        <w:t>připraveno k předání a převzetí</w:t>
      </w:r>
      <w:r w:rsidRPr="007D164B">
        <w:rPr>
          <w:rFonts w:ascii="Calibri" w:hAnsi="Calibri"/>
          <w:sz w:val="22"/>
          <w:szCs w:val="22"/>
        </w:rPr>
        <w:t>.</w:t>
      </w:r>
    </w:p>
    <w:p w14:paraId="583D8A19" w14:textId="77777777" w:rsidR="00353C49" w:rsidRPr="007D164B" w:rsidRDefault="00353C49"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Podmínkou předání a převzetí předmětu díla je </w:t>
      </w:r>
      <w:r w:rsidR="00A54858" w:rsidRPr="007D164B">
        <w:rPr>
          <w:rFonts w:ascii="Calibri" w:hAnsi="Calibri"/>
          <w:sz w:val="22"/>
          <w:szCs w:val="22"/>
        </w:rPr>
        <w:t>předvedení</w:t>
      </w:r>
      <w:r w:rsidR="00823327" w:rsidRPr="007D164B">
        <w:rPr>
          <w:rFonts w:ascii="Calibri" w:hAnsi="Calibri"/>
          <w:sz w:val="22"/>
          <w:szCs w:val="22"/>
        </w:rPr>
        <w:t xml:space="preserve"> jeho způsobilosti sloužit sjednanému</w:t>
      </w:r>
      <w:r w:rsidR="00CE7C6D" w:rsidRPr="007D164B">
        <w:rPr>
          <w:rFonts w:ascii="Calibri" w:hAnsi="Calibri"/>
          <w:sz w:val="22"/>
          <w:szCs w:val="22"/>
        </w:rPr>
        <w:t xml:space="preserve"> účelu</w:t>
      </w:r>
      <w:r w:rsidRPr="007D164B">
        <w:rPr>
          <w:rFonts w:ascii="Calibri" w:hAnsi="Calibri"/>
          <w:sz w:val="22"/>
          <w:szCs w:val="22"/>
        </w:rPr>
        <w:t>.</w:t>
      </w:r>
    </w:p>
    <w:p w14:paraId="4BE7D4C5" w14:textId="77777777" w:rsidR="00012AF4" w:rsidRPr="007D164B" w:rsidRDefault="00012AF4" w:rsidP="00F5141C">
      <w:pPr>
        <w:numPr>
          <w:ilvl w:val="0"/>
          <w:numId w:val="13"/>
        </w:numPr>
        <w:tabs>
          <w:tab w:val="clear" w:pos="720"/>
          <w:tab w:val="num" w:pos="-2835"/>
        </w:tabs>
        <w:spacing w:after="120" w:line="240" w:lineRule="atLeast"/>
        <w:ind w:left="709" w:hanging="709"/>
        <w:jc w:val="both"/>
        <w:rPr>
          <w:rFonts w:ascii="Calibri" w:hAnsi="Calibri"/>
          <w:sz w:val="22"/>
          <w:szCs w:val="22"/>
        </w:rPr>
      </w:pPr>
      <w:r w:rsidRPr="007D164B">
        <w:rPr>
          <w:rFonts w:ascii="Calibri" w:eastAsia="MS Mincho" w:hAnsi="Calibri"/>
          <w:sz w:val="22"/>
          <w:szCs w:val="22"/>
        </w:rPr>
        <w:t>Zhotovitel se zavazuje při přejímce díla předat objednateli dokumentaci změn oproti původnímu stavu, pokud k těmto změnám dojde.</w:t>
      </w:r>
    </w:p>
    <w:p w14:paraId="17DA74CB" w14:textId="77777777" w:rsidR="00012AF4" w:rsidRPr="007D164B" w:rsidRDefault="00012AF4"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Pokud se při přejímacím řízení stavby zjistí nutnost poskytnutí dalších dokladů, zavazuje se zhotovitel takové doklady dodat objednateli v termínu určeném objednatelem.</w:t>
      </w:r>
    </w:p>
    <w:p w14:paraId="32BF4073" w14:textId="77777777" w:rsidR="00353C49" w:rsidRPr="007D164B" w:rsidRDefault="00353C49"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w:t>
      </w:r>
      <w:r w:rsidR="005D6961" w:rsidRPr="007D164B">
        <w:rPr>
          <w:rFonts w:ascii="Calibri" w:hAnsi="Calibri"/>
          <w:sz w:val="22"/>
          <w:szCs w:val="22"/>
        </w:rPr>
        <w:t>je oprávněn dílo</w:t>
      </w:r>
      <w:r w:rsidRPr="007D164B">
        <w:rPr>
          <w:rFonts w:ascii="Calibri" w:hAnsi="Calibri"/>
          <w:sz w:val="22"/>
          <w:szCs w:val="22"/>
        </w:rPr>
        <w:t xml:space="preserve"> </w:t>
      </w:r>
      <w:r w:rsidR="005D6961" w:rsidRPr="007D164B">
        <w:rPr>
          <w:rFonts w:ascii="Calibri" w:hAnsi="Calibri"/>
          <w:sz w:val="22"/>
          <w:szCs w:val="22"/>
        </w:rPr>
        <w:t>nepře</w:t>
      </w:r>
      <w:r w:rsidRPr="007D164B">
        <w:rPr>
          <w:rFonts w:ascii="Calibri" w:hAnsi="Calibri"/>
          <w:sz w:val="22"/>
          <w:szCs w:val="22"/>
        </w:rPr>
        <w:t>v</w:t>
      </w:r>
      <w:r w:rsidR="005D6961" w:rsidRPr="007D164B">
        <w:rPr>
          <w:rFonts w:ascii="Calibri" w:hAnsi="Calibri"/>
          <w:sz w:val="22"/>
          <w:szCs w:val="22"/>
        </w:rPr>
        <w:t xml:space="preserve">zít </w:t>
      </w:r>
      <w:r w:rsidR="00C05FE7" w:rsidRPr="007D164B">
        <w:rPr>
          <w:rFonts w:ascii="Calibri" w:hAnsi="Calibri"/>
          <w:sz w:val="22"/>
          <w:szCs w:val="22"/>
        </w:rPr>
        <w:t>v</w:t>
      </w:r>
      <w:r w:rsidRPr="007D164B">
        <w:rPr>
          <w:rFonts w:ascii="Calibri" w:hAnsi="Calibri"/>
          <w:sz w:val="22"/>
          <w:szCs w:val="22"/>
        </w:rPr>
        <w:t> případě, že byly zjištěny vady či nedodělky tohoto díla, nebo nebyly předloženy doklady požadované pro přejímací řízení, popř. objednatel shledal, že tyto doklady jsou chybné, nepravdivé nebo neúplné.</w:t>
      </w:r>
    </w:p>
    <w:p w14:paraId="6E185829" w14:textId="77777777" w:rsidR="00353C49" w:rsidRPr="007D164B" w:rsidRDefault="00353C49" w:rsidP="00F5141C">
      <w:pPr>
        <w:numPr>
          <w:ilvl w:val="0"/>
          <w:numId w:val="13"/>
        </w:numPr>
        <w:tabs>
          <w:tab w:val="clear" w:pos="720"/>
          <w:tab w:val="num" w:pos="-709"/>
        </w:tabs>
        <w:spacing w:after="120" w:line="240" w:lineRule="atLeast"/>
        <w:ind w:left="709" w:hanging="709"/>
        <w:jc w:val="both"/>
        <w:rPr>
          <w:rFonts w:ascii="Calibri" w:hAnsi="Calibri"/>
          <w:sz w:val="22"/>
          <w:szCs w:val="22"/>
        </w:rPr>
      </w:pPr>
      <w:bookmarkStart w:id="12" w:name="_Ref390643047"/>
      <w:r w:rsidRPr="007D164B">
        <w:rPr>
          <w:rFonts w:ascii="Calibri" w:hAnsi="Calibri"/>
          <w:sz w:val="22"/>
          <w:szCs w:val="22"/>
        </w:rPr>
        <w:t xml:space="preserve">Objednatel </w:t>
      </w:r>
      <w:r w:rsidR="009B3739" w:rsidRPr="007D164B">
        <w:rPr>
          <w:rFonts w:ascii="Calibri" w:hAnsi="Calibri"/>
          <w:sz w:val="22"/>
          <w:szCs w:val="22"/>
        </w:rPr>
        <w:t xml:space="preserve">je oprávněn, nikoli však povinen, převzít </w:t>
      </w:r>
      <w:r w:rsidRPr="007D164B">
        <w:rPr>
          <w:rFonts w:ascii="Calibri" w:hAnsi="Calibri"/>
          <w:sz w:val="22"/>
          <w:szCs w:val="22"/>
        </w:rPr>
        <w:t>dílo s výhradami v případě, že vykazuje drobné vady a nedodělky, které samy o sobě ani ve spojení s jinými nebrání řádnému užívání díla. V takovém případě bude součástí zápisu o předání a převzetí díla seznam konkrétních vad s termíny jejich odstranění, které nesmí být v žádném případě delší než 30</w:t>
      </w:r>
      <w:r w:rsidR="00AE458E">
        <w:rPr>
          <w:rFonts w:ascii="Calibri" w:hAnsi="Calibri"/>
          <w:sz w:val="22"/>
          <w:szCs w:val="22"/>
        </w:rPr>
        <w:t xml:space="preserve"> kalendářních</w:t>
      </w:r>
      <w:r w:rsidRPr="007D164B">
        <w:rPr>
          <w:rFonts w:ascii="Calibri" w:hAnsi="Calibri"/>
          <w:sz w:val="22"/>
          <w:szCs w:val="22"/>
        </w:rPr>
        <w:t xml:space="preserve"> dnů</w:t>
      </w:r>
      <w:r w:rsidR="00AE458E">
        <w:rPr>
          <w:rFonts w:ascii="Calibri" w:hAnsi="Calibri"/>
          <w:sz w:val="22"/>
          <w:szCs w:val="22"/>
        </w:rPr>
        <w:t>,</w:t>
      </w:r>
      <w:r w:rsidRPr="007D164B">
        <w:rPr>
          <w:rFonts w:ascii="Calibri" w:hAnsi="Calibri"/>
          <w:sz w:val="22"/>
          <w:szCs w:val="22"/>
        </w:rPr>
        <w:t xml:space="preserve"> nebo dohoda o</w:t>
      </w:r>
      <w:r w:rsidR="00AE458E">
        <w:rPr>
          <w:rFonts w:ascii="Calibri" w:hAnsi="Calibri"/>
          <w:sz w:val="22"/>
          <w:szCs w:val="22"/>
        </w:rPr>
        <w:t> </w:t>
      </w:r>
      <w:r w:rsidRPr="007D164B">
        <w:rPr>
          <w:rFonts w:ascii="Calibri" w:hAnsi="Calibri"/>
          <w:sz w:val="22"/>
          <w:szCs w:val="22"/>
        </w:rPr>
        <w:t>slevě z ceny díla v případě, že objednatel shledá vady neodstranitelnými.</w:t>
      </w:r>
      <w:bookmarkEnd w:id="12"/>
    </w:p>
    <w:p w14:paraId="36FB1BAD" w14:textId="77777777" w:rsidR="0008492E" w:rsidRPr="007D164B" w:rsidRDefault="00FC76C8" w:rsidP="00F5141C">
      <w:pPr>
        <w:numPr>
          <w:ilvl w:val="0"/>
          <w:numId w:val="13"/>
        </w:numPr>
        <w:tabs>
          <w:tab w:val="clear" w:pos="720"/>
          <w:tab w:val="num" w:pos="-1276"/>
        </w:tabs>
        <w:spacing w:after="120" w:line="240" w:lineRule="atLeast"/>
        <w:ind w:left="709" w:hanging="709"/>
        <w:jc w:val="both"/>
        <w:rPr>
          <w:rFonts w:ascii="Calibri" w:hAnsi="Calibri"/>
          <w:sz w:val="22"/>
          <w:szCs w:val="22"/>
        </w:rPr>
      </w:pPr>
      <w:r w:rsidRPr="007D164B">
        <w:rPr>
          <w:rFonts w:ascii="Calibri" w:hAnsi="Calibri"/>
          <w:sz w:val="22"/>
          <w:szCs w:val="22"/>
        </w:rPr>
        <w:t xml:space="preserve">V případě, že se neuplatní postup dle </w:t>
      </w:r>
      <w:r w:rsidR="00234CBC">
        <w:rPr>
          <w:rFonts w:ascii="Calibri" w:hAnsi="Calibri"/>
          <w:sz w:val="22"/>
          <w:szCs w:val="22"/>
        </w:rPr>
        <w:t>předchozího odstavce</w:t>
      </w:r>
      <w:r w:rsidRPr="007D164B">
        <w:rPr>
          <w:rFonts w:ascii="Calibri" w:hAnsi="Calibri"/>
          <w:sz w:val="22"/>
          <w:szCs w:val="22"/>
        </w:rPr>
        <w:t xml:space="preserve">, avšak </w:t>
      </w:r>
      <w:r w:rsidR="00353C49" w:rsidRPr="007D164B">
        <w:rPr>
          <w:rFonts w:ascii="Calibri" w:hAnsi="Calibri"/>
          <w:sz w:val="22"/>
          <w:szCs w:val="22"/>
        </w:rPr>
        <w:t xml:space="preserve">v průběhu předávání díla </w:t>
      </w:r>
      <w:r w:rsidRPr="007D164B">
        <w:rPr>
          <w:rFonts w:ascii="Calibri" w:hAnsi="Calibri"/>
          <w:sz w:val="22"/>
          <w:szCs w:val="22"/>
        </w:rPr>
        <w:t xml:space="preserve">dojde ke zjištění vad, </w:t>
      </w:r>
      <w:r w:rsidR="00353C49" w:rsidRPr="007D164B">
        <w:rPr>
          <w:rFonts w:ascii="Calibri" w:hAnsi="Calibri"/>
          <w:sz w:val="22"/>
          <w:szCs w:val="22"/>
        </w:rPr>
        <w:t>je objednatel oprávněn přejímací řízení přerušit, vyhotovit seznam zjištěných vad s termíny jejich odstranění a po kontrole odstranění vad v přejímacím řízení pokračovat.</w:t>
      </w:r>
    </w:p>
    <w:p w14:paraId="5A617C36" w14:textId="77777777" w:rsidR="0008492E" w:rsidRPr="007D164B" w:rsidRDefault="00353C49" w:rsidP="00F5141C">
      <w:pPr>
        <w:numPr>
          <w:ilvl w:val="0"/>
          <w:numId w:val="13"/>
        </w:numPr>
        <w:tabs>
          <w:tab w:val="clear" w:pos="720"/>
          <w:tab w:val="num" w:pos="-2127"/>
        </w:tabs>
        <w:spacing w:after="120" w:line="240" w:lineRule="atLeast"/>
        <w:ind w:left="709" w:hanging="709"/>
        <w:jc w:val="both"/>
        <w:rPr>
          <w:rFonts w:ascii="Calibri" w:hAnsi="Calibri"/>
          <w:sz w:val="22"/>
          <w:szCs w:val="22"/>
        </w:rPr>
      </w:pPr>
      <w:bookmarkStart w:id="13" w:name="_Ref454402177"/>
      <w:r w:rsidRPr="007D164B">
        <w:rPr>
          <w:rFonts w:ascii="Calibri" w:hAnsi="Calibri"/>
          <w:sz w:val="22"/>
          <w:szCs w:val="22"/>
        </w:rPr>
        <w:t>Zhotovitel se zavazuje vady díla bezplatně odstranit ve lhůtách dohodnutých smluvními stranami, jinak do 5 dnů poté, co mu byly oznámeny.</w:t>
      </w:r>
      <w:bookmarkEnd w:id="13"/>
    </w:p>
    <w:p w14:paraId="68E6FE94" w14:textId="77777777" w:rsidR="00353C49" w:rsidRPr="007D164B" w:rsidRDefault="00353C49" w:rsidP="00F5141C">
      <w:pPr>
        <w:numPr>
          <w:ilvl w:val="0"/>
          <w:numId w:val="13"/>
        </w:numPr>
        <w:tabs>
          <w:tab w:val="clear" w:pos="720"/>
          <w:tab w:val="num" w:pos="540"/>
        </w:tabs>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staveniště a budovu, vč. přístupových komunikací řádně vyklidit </w:t>
      </w:r>
      <w:r w:rsidR="00CE7C6D" w:rsidRPr="007D164B">
        <w:rPr>
          <w:rFonts w:ascii="Calibri" w:hAnsi="Calibri"/>
          <w:sz w:val="22"/>
          <w:szCs w:val="22"/>
        </w:rPr>
        <w:t xml:space="preserve">maximálně </w:t>
      </w:r>
      <w:r w:rsidRPr="007D164B">
        <w:rPr>
          <w:rFonts w:ascii="Calibri" w:hAnsi="Calibri"/>
          <w:sz w:val="22"/>
          <w:szCs w:val="22"/>
        </w:rPr>
        <w:t xml:space="preserve">do </w:t>
      </w:r>
      <w:r w:rsidR="00A54858" w:rsidRPr="007D164B">
        <w:rPr>
          <w:rFonts w:ascii="Calibri" w:hAnsi="Calibri"/>
          <w:sz w:val="22"/>
          <w:szCs w:val="22"/>
        </w:rPr>
        <w:t>3</w:t>
      </w:r>
      <w:r w:rsidRPr="007D164B">
        <w:rPr>
          <w:rFonts w:ascii="Calibri" w:hAnsi="Calibri"/>
          <w:sz w:val="22"/>
          <w:szCs w:val="22"/>
        </w:rPr>
        <w:t> dnů po předání a převzetí díla</w:t>
      </w:r>
      <w:r w:rsidR="00A54858" w:rsidRPr="007D164B">
        <w:rPr>
          <w:rFonts w:ascii="Calibri" w:hAnsi="Calibri"/>
          <w:sz w:val="22"/>
          <w:szCs w:val="22"/>
        </w:rPr>
        <w:t xml:space="preserve">, pokud se </w:t>
      </w:r>
      <w:r w:rsidR="00284CD0">
        <w:rPr>
          <w:rFonts w:ascii="Calibri" w:hAnsi="Calibri"/>
          <w:sz w:val="22"/>
          <w:szCs w:val="22"/>
        </w:rPr>
        <w:t xml:space="preserve">smluvní </w:t>
      </w:r>
      <w:r w:rsidR="00A54858" w:rsidRPr="007D164B">
        <w:rPr>
          <w:rFonts w:ascii="Calibri" w:hAnsi="Calibri"/>
          <w:sz w:val="22"/>
          <w:szCs w:val="22"/>
        </w:rPr>
        <w:t xml:space="preserve">strany </w:t>
      </w:r>
      <w:r w:rsidR="005D6961" w:rsidRPr="007D164B">
        <w:rPr>
          <w:rFonts w:ascii="Calibri" w:hAnsi="Calibri"/>
          <w:sz w:val="22"/>
          <w:szCs w:val="22"/>
        </w:rPr>
        <w:t xml:space="preserve">nedohodnou </w:t>
      </w:r>
      <w:r w:rsidR="00A54858" w:rsidRPr="007D164B">
        <w:rPr>
          <w:rFonts w:ascii="Calibri" w:hAnsi="Calibri"/>
          <w:sz w:val="22"/>
          <w:szCs w:val="22"/>
        </w:rPr>
        <w:t>na jiné lhůtě</w:t>
      </w:r>
      <w:r w:rsidRPr="007D164B">
        <w:rPr>
          <w:rFonts w:ascii="Calibri" w:hAnsi="Calibri"/>
          <w:sz w:val="22"/>
          <w:szCs w:val="22"/>
        </w:rPr>
        <w:t>.</w:t>
      </w:r>
    </w:p>
    <w:p w14:paraId="00C1613D" w14:textId="77777777" w:rsidR="00F776B7" w:rsidRPr="007D164B" w:rsidRDefault="00F776B7" w:rsidP="0008492E">
      <w:pPr>
        <w:spacing w:after="120" w:line="240" w:lineRule="atLeast"/>
        <w:ind w:left="709" w:hanging="709"/>
        <w:jc w:val="both"/>
        <w:rPr>
          <w:rFonts w:ascii="Calibri" w:hAnsi="Calibri"/>
          <w:sz w:val="22"/>
          <w:szCs w:val="22"/>
        </w:rPr>
      </w:pPr>
    </w:p>
    <w:p w14:paraId="15BC231A" w14:textId="77777777" w:rsidR="0008492E" w:rsidRPr="007D164B" w:rsidRDefault="0008492E" w:rsidP="0008492E">
      <w:pPr>
        <w:jc w:val="center"/>
        <w:rPr>
          <w:rFonts w:ascii="Calibri" w:hAnsi="Calibri"/>
          <w:b/>
          <w:bCs/>
          <w:sz w:val="22"/>
          <w:szCs w:val="22"/>
        </w:rPr>
      </w:pPr>
      <w:r w:rsidRPr="007D164B">
        <w:rPr>
          <w:rFonts w:ascii="Calibri" w:hAnsi="Calibri"/>
          <w:b/>
          <w:bCs/>
          <w:sz w:val="22"/>
          <w:szCs w:val="22"/>
        </w:rPr>
        <w:t>Čl. XII.</w:t>
      </w:r>
    </w:p>
    <w:p w14:paraId="6D9B49ED" w14:textId="77777777" w:rsidR="0008492E" w:rsidRPr="007D164B" w:rsidRDefault="0008492E" w:rsidP="0008492E">
      <w:pPr>
        <w:spacing w:after="120" w:line="240" w:lineRule="atLeast"/>
        <w:jc w:val="center"/>
        <w:rPr>
          <w:rFonts w:ascii="Calibri" w:hAnsi="Calibri"/>
          <w:b/>
          <w:bCs/>
          <w:sz w:val="22"/>
          <w:szCs w:val="22"/>
        </w:rPr>
      </w:pPr>
      <w:r w:rsidRPr="007D164B">
        <w:rPr>
          <w:rFonts w:ascii="Calibri" w:hAnsi="Calibri"/>
          <w:b/>
          <w:bCs/>
          <w:sz w:val="22"/>
          <w:szCs w:val="22"/>
        </w:rPr>
        <w:t>PŘECHOD VLASTNICKÉHO PRÁVA A NEBEZPEČÍ ŠKODY</w:t>
      </w:r>
    </w:p>
    <w:p w14:paraId="796FF840" w14:textId="77777777" w:rsidR="00981E9A" w:rsidRPr="007D164B" w:rsidRDefault="00981E9A" w:rsidP="006E203E">
      <w:pPr>
        <w:numPr>
          <w:ilvl w:val="0"/>
          <w:numId w:val="14"/>
        </w:numPr>
        <w:spacing w:after="120"/>
        <w:ind w:left="357" w:hanging="357"/>
        <w:jc w:val="both"/>
        <w:rPr>
          <w:rFonts w:ascii="Calibri" w:hAnsi="Calibri"/>
          <w:sz w:val="22"/>
          <w:szCs w:val="22"/>
        </w:rPr>
      </w:pPr>
      <w:r w:rsidRPr="007D164B">
        <w:rPr>
          <w:rFonts w:ascii="Calibri" w:hAnsi="Calibri"/>
          <w:sz w:val="22"/>
          <w:szCs w:val="22"/>
        </w:rPr>
        <w:t>Vlastníkem díla a všech jeho částí je od okamžiku zabudování věcí do stavby objednatel.</w:t>
      </w:r>
    </w:p>
    <w:p w14:paraId="5793AE1A" w14:textId="77777777" w:rsidR="0008492E" w:rsidRPr="007D164B" w:rsidRDefault="00981E9A" w:rsidP="0063152F">
      <w:pPr>
        <w:numPr>
          <w:ilvl w:val="0"/>
          <w:numId w:val="14"/>
        </w:numPr>
        <w:ind w:left="709" w:hanging="709"/>
        <w:jc w:val="both"/>
        <w:rPr>
          <w:rFonts w:ascii="Calibri" w:hAnsi="Calibri"/>
          <w:sz w:val="22"/>
          <w:szCs w:val="22"/>
        </w:rPr>
      </w:pPr>
      <w:r w:rsidRPr="007D164B">
        <w:rPr>
          <w:rFonts w:ascii="Calibri" w:hAnsi="Calibri"/>
          <w:sz w:val="22"/>
          <w:szCs w:val="22"/>
        </w:rPr>
        <w:t>Zhotovitel odpovídá po dobu realizace díla dle této smlouvy za stav a provoz všech objektů a</w:t>
      </w:r>
      <w:r w:rsidR="00284CD0">
        <w:rPr>
          <w:rFonts w:ascii="Calibri" w:hAnsi="Calibri"/>
          <w:sz w:val="22"/>
          <w:szCs w:val="22"/>
        </w:rPr>
        <w:t> </w:t>
      </w:r>
      <w:r w:rsidRPr="007D164B">
        <w:rPr>
          <w:rFonts w:ascii="Calibri" w:hAnsi="Calibri"/>
          <w:sz w:val="22"/>
          <w:szCs w:val="22"/>
        </w:rPr>
        <w:t xml:space="preserve">zařízení, které jsou dotčeny jeho činností, a rovněž odpovídá za škody vzniklé jejich provozováním. Zhotovitel odpovídá za škodu na díle a věcech tvořících dílo až do předání díla objednateli </w:t>
      </w:r>
      <w:r w:rsidR="0008492E" w:rsidRPr="007D164B">
        <w:rPr>
          <w:rFonts w:ascii="Calibri" w:hAnsi="Calibri"/>
          <w:sz w:val="22"/>
          <w:szCs w:val="22"/>
        </w:rPr>
        <w:t>a odstranění vad a nedodělků případně zjištěných při předání díla.</w:t>
      </w:r>
    </w:p>
    <w:p w14:paraId="578B0937" w14:textId="77777777" w:rsidR="003D3D78" w:rsidRPr="007D164B" w:rsidRDefault="003D3D78" w:rsidP="00BB05B9">
      <w:pPr>
        <w:pStyle w:val="Prosttext"/>
        <w:jc w:val="both"/>
        <w:rPr>
          <w:rFonts w:ascii="Calibri" w:eastAsia="MS Mincho" w:hAnsi="Calibri"/>
          <w:b/>
          <w:bCs/>
          <w:sz w:val="22"/>
          <w:szCs w:val="22"/>
        </w:rPr>
      </w:pPr>
    </w:p>
    <w:p w14:paraId="0BED60CB" w14:textId="77777777" w:rsidR="00962579" w:rsidRPr="007D164B" w:rsidRDefault="00962579" w:rsidP="00962579">
      <w:pPr>
        <w:pStyle w:val="Prosttext"/>
        <w:jc w:val="center"/>
        <w:rPr>
          <w:rFonts w:ascii="Calibri" w:eastAsia="MS Mincho" w:hAnsi="Calibri"/>
          <w:b/>
          <w:bCs/>
          <w:sz w:val="22"/>
          <w:szCs w:val="22"/>
        </w:rPr>
      </w:pPr>
      <w:r w:rsidRPr="007D164B">
        <w:rPr>
          <w:rFonts w:ascii="Calibri" w:eastAsia="MS Mincho" w:hAnsi="Calibri"/>
          <w:b/>
          <w:bCs/>
          <w:sz w:val="22"/>
          <w:szCs w:val="22"/>
        </w:rPr>
        <w:t>Čl. X</w:t>
      </w:r>
      <w:r w:rsidR="00DD12A0" w:rsidRPr="007D164B">
        <w:rPr>
          <w:rFonts w:ascii="Calibri" w:eastAsia="MS Mincho" w:hAnsi="Calibri"/>
          <w:b/>
          <w:bCs/>
          <w:sz w:val="22"/>
          <w:szCs w:val="22"/>
        </w:rPr>
        <w:t>I</w:t>
      </w:r>
      <w:r w:rsidR="0008492E" w:rsidRPr="007D164B">
        <w:rPr>
          <w:rFonts w:ascii="Calibri" w:eastAsia="MS Mincho" w:hAnsi="Calibri"/>
          <w:b/>
          <w:bCs/>
          <w:sz w:val="22"/>
          <w:szCs w:val="22"/>
        </w:rPr>
        <w:t>I</w:t>
      </w:r>
      <w:r w:rsidR="003D3D78" w:rsidRPr="007D164B">
        <w:rPr>
          <w:rFonts w:ascii="Calibri" w:eastAsia="MS Mincho" w:hAnsi="Calibri"/>
          <w:b/>
          <w:bCs/>
          <w:sz w:val="22"/>
          <w:szCs w:val="22"/>
        </w:rPr>
        <w:t>I</w:t>
      </w:r>
      <w:r w:rsidRPr="007D164B">
        <w:rPr>
          <w:rFonts w:ascii="Calibri" w:eastAsia="MS Mincho" w:hAnsi="Calibri"/>
          <w:b/>
          <w:bCs/>
          <w:sz w:val="22"/>
          <w:szCs w:val="22"/>
        </w:rPr>
        <w:t>.</w:t>
      </w:r>
    </w:p>
    <w:p w14:paraId="2CA70F1C" w14:textId="77777777" w:rsidR="00962579" w:rsidRPr="007D164B" w:rsidRDefault="00962579"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VADY DÍLA</w:t>
      </w:r>
    </w:p>
    <w:p w14:paraId="1FFB63F7" w14:textId="77777777" w:rsidR="00962579" w:rsidRPr="007D164B" w:rsidRDefault="00962579" w:rsidP="00F5141C">
      <w:pPr>
        <w:numPr>
          <w:ilvl w:val="0"/>
          <w:numId w:val="11"/>
        </w:numPr>
        <w:tabs>
          <w:tab w:val="clear" w:pos="1495"/>
          <w:tab w:val="num" w:pos="-3686"/>
        </w:tabs>
        <w:spacing w:after="120"/>
        <w:ind w:left="709" w:hanging="709"/>
        <w:jc w:val="both"/>
        <w:rPr>
          <w:rFonts w:ascii="Calibri" w:hAnsi="Calibri"/>
          <w:sz w:val="22"/>
          <w:szCs w:val="22"/>
        </w:rPr>
      </w:pPr>
      <w:r w:rsidRPr="007D164B">
        <w:rPr>
          <w:rFonts w:ascii="Calibri" w:eastAsia="MS Mincho" w:hAnsi="Calibri"/>
          <w:sz w:val="22"/>
          <w:szCs w:val="22"/>
        </w:rPr>
        <w:t>Zhotovitel odpovídá za vady, které má dílo v době jeho předání.</w:t>
      </w:r>
    </w:p>
    <w:p w14:paraId="0A36B674" w14:textId="77777777" w:rsidR="00962579" w:rsidRPr="007D164B" w:rsidRDefault="00962579" w:rsidP="00F5141C">
      <w:pPr>
        <w:numPr>
          <w:ilvl w:val="0"/>
          <w:numId w:val="11"/>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Zhotovitel odpovídá za vady díla vzniklé i po jeho předání, jestliže byly způsobeny porušením povinností zhotovitele.</w:t>
      </w:r>
    </w:p>
    <w:p w14:paraId="70022AB3" w14:textId="77777777" w:rsidR="00BB05B9" w:rsidRPr="007D164B" w:rsidRDefault="00BB05B9" w:rsidP="00BB05B9">
      <w:pPr>
        <w:pStyle w:val="Prosttext"/>
        <w:jc w:val="both"/>
        <w:rPr>
          <w:rFonts w:ascii="Calibri" w:eastAsia="MS Mincho" w:hAnsi="Calibri"/>
          <w:sz w:val="22"/>
          <w:szCs w:val="22"/>
        </w:rPr>
      </w:pPr>
    </w:p>
    <w:p w14:paraId="1E2CF576" w14:textId="77777777" w:rsidR="002916FB" w:rsidRDefault="002916FB" w:rsidP="006609C2">
      <w:pPr>
        <w:pStyle w:val="Prosttext"/>
        <w:jc w:val="center"/>
        <w:rPr>
          <w:rFonts w:ascii="Calibri" w:eastAsia="MS Mincho" w:hAnsi="Calibri"/>
          <w:b/>
          <w:bCs/>
          <w:sz w:val="22"/>
          <w:szCs w:val="22"/>
        </w:rPr>
      </w:pPr>
    </w:p>
    <w:p w14:paraId="3DD18104" w14:textId="77777777" w:rsidR="002916FB" w:rsidRDefault="002916FB" w:rsidP="006609C2">
      <w:pPr>
        <w:pStyle w:val="Prosttext"/>
        <w:jc w:val="center"/>
        <w:rPr>
          <w:rFonts w:ascii="Calibri" w:eastAsia="MS Mincho" w:hAnsi="Calibri"/>
          <w:b/>
          <w:bCs/>
          <w:sz w:val="22"/>
          <w:szCs w:val="22"/>
        </w:rPr>
      </w:pPr>
    </w:p>
    <w:p w14:paraId="294F456E" w14:textId="77777777" w:rsidR="002916FB" w:rsidRDefault="002916FB" w:rsidP="006609C2">
      <w:pPr>
        <w:pStyle w:val="Prosttext"/>
        <w:jc w:val="center"/>
        <w:rPr>
          <w:rFonts w:ascii="Calibri" w:eastAsia="MS Mincho" w:hAnsi="Calibri"/>
          <w:b/>
          <w:bCs/>
          <w:sz w:val="22"/>
          <w:szCs w:val="22"/>
        </w:rPr>
      </w:pPr>
    </w:p>
    <w:p w14:paraId="612751AB" w14:textId="77777777" w:rsidR="002916FB" w:rsidRDefault="002916FB" w:rsidP="006609C2">
      <w:pPr>
        <w:pStyle w:val="Prosttext"/>
        <w:jc w:val="center"/>
        <w:rPr>
          <w:rFonts w:ascii="Calibri" w:eastAsia="MS Mincho" w:hAnsi="Calibri"/>
          <w:b/>
          <w:bCs/>
          <w:sz w:val="22"/>
          <w:szCs w:val="22"/>
        </w:rPr>
      </w:pPr>
    </w:p>
    <w:p w14:paraId="3C74FC9D" w14:textId="77777777" w:rsidR="006609C2" w:rsidRPr="007D164B" w:rsidRDefault="0008492E" w:rsidP="006609C2">
      <w:pPr>
        <w:pStyle w:val="Prosttext"/>
        <w:jc w:val="center"/>
        <w:rPr>
          <w:rFonts w:ascii="Calibri" w:eastAsia="MS Mincho" w:hAnsi="Calibri"/>
          <w:b/>
          <w:bCs/>
          <w:sz w:val="22"/>
          <w:szCs w:val="22"/>
        </w:rPr>
      </w:pPr>
      <w:r w:rsidRPr="007D164B">
        <w:rPr>
          <w:rFonts w:ascii="Calibri" w:eastAsia="MS Mincho" w:hAnsi="Calibri"/>
          <w:b/>
          <w:bCs/>
          <w:sz w:val="22"/>
          <w:szCs w:val="22"/>
        </w:rPr>
        <w:lastRenderedPageBreak/>
        <w:t>Čl. X</w:t>
      </w:r>
      <w:r w:rsidR="00DD12A0" w:rsidRPr="007D164B">
        <w:rPr>
          <w:rFonts w:ascii="Calibri" w:eastAsia="MS Mincho" w:hAnsi="Calibri"/>
          <w:b/>
          <w:bCs/>
          <w:sz w:val="22"/>
          <w:szCs w:val="22"/>
        </w:rPr>
        <w:t>I</w:t>
      </w:r>
      <w:r w:rsidRPr="007D164B">
        <w:rPr>
          <w:rFonts w:ascii="Calibri" w:eastAsia="MS Mincho" w:hAnsi="Calibri"/>
          <w:b/>
          <w:bCs/>
          <w:sz w:val="22"/>
          <w:szCs w:val="22"/>
        </w:rPr>
        <w:t>V</w:t>
      </w:r>
      <w:r w:rsidR="006609C2" w:rsidRPr="007D164B">
        <w:rPr>
          <w:rFonts w:ascii="Calibri" w:eastAsia="MS Mincho" w:hAnsi="Calibri"/>
          <w:b/>
          <w:bCs/>
          <w:sz w:val="22"/>
          <w:szCs w:val="22"/>
        </w:rPr>
        <w:t>.</w:t>
      </w:r>
    </w:p>
    <w:p w14:paraId="6F0BF7A9" w14:textId="77777777" w:rsidR="00BB05B9" w:rsidRPr="007D164B" w:rsidRDefault="0008492E"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ZÁRUČNÍ DOBA</w:t>
      </w:r>
    </w:p>
    <w:p w14:paraId="39290C6D" w14:textId="77777777" w:rsidR="006609C2" w:rsidRPr="007D164B" w:rsidRDefault="00F5100F"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eastAsia="MS Mincho" w:hAnsi="Calibri"/>
          <w:sz w:val="22"/>
          <w:szCs w:val="22"/>
        </w:rPr>
        <w:t xml:space="preserve">Zhotovitel poskytuje objednateli záruku </w:t>
      </w:r>
      <w:r w:rsidRPr="00DC43B9">
        <w:rPr>
          <w:rFonts w:ascii="Calibri" w:eastAsia="MS Mincho" w:hAnsi="Calibri"/>
          <w:sz w:val="22"/>
          <w:szCs w:val="22"/>
        </w:rPr>
        <w:t>na dílo po dobu 60 měsíců od předání bezvadného</w:t>
      </w:r>
      <w:r>
        <w:rPr>
          <w:rFonts w:ascii="Calibri" w:eastAsia="MS Mincho" w:hAnsi="Calibri"/>
          <w:sz w:val="22"/>
          <w:szCs w:val="22"/>
        </w:rPr>
        <w:t xml:space="preserve"> díla. Záruční doba běží ode dne předání a převzetí díla v souladu s čl. XI</w:t>
      </w:r>
      <w:r w:rsidR="00CD52EB">
        <w:rPr>
          <w:rFonts w:ascii="Calibri" w:eastAsia="MS Mincho" w:hAnsi="Calibri"/>
          <w:sz w:val="22"/>
          <w:szCs w:val="22"/>
        </w:rPr>
        <w:t>.</w:t>
      </w:r>
      <w:r>
        <w:rPr>
          <w:rFonts w:ascii="Calibri" w:eastAsia="MS Mincho" w:hAnsi="Calibri"/>
          <w:sz w:val="22"/>
          <w:szCs w:val="22"/>
        </w:rPr>
        <w:t xml:space="preserve"> této smlouvy.</w:t>
      </w:r>
    </w:p>
    <w:p w14:paraId="76CE7927" w14:textId="77777777" w:rsidR="00A929F2" w:rsidRPr="007D164B" w:rsidRDefault="00F5100F" w:rsidP="00A929F2">
      <w:pPr>
        <w:numPr>
          <w:ilvl w:val="0"/>
          <w:numId w:val="9"/>
        </w:numPr>
        <w:tabs>
          <w:tab w:val="clear" w:pos="1495"/>
          <w:tab w:val="num" w:pos="-6804"/>
        </w:tabs>
        <w:spacing w:after="120"/>
        <w:ind w:left="709" w:hanging="709"/>
        <w:jc w:val="both"/>
        <w:rPr>
          <w:rFonts w:ascii="Calibri" w:hAnsi="Calibri"/>
          <w:sz w:val="22"/>
          <w:szCs w:val="22"/>
        </w:rPr>
      </w:pPr>
      <w:r>
        <w:rPr>
          <w:rFonts w:ascii="Calibri" w:eastAsia="MS Mincho" w:hAnsi="Calibri"/>
          <w:sz w:val="22"/>
          <w:szCs w:val="22"/>
        </w:rPr>
        <w:t>Objednatel má nárok na bezplatné odstranění jakékoli vady, kterou mělo dílo při předání a</w:t>
      </w:r>
      <w:r w:rsidR="00CD52EB">
        <w:rPr>
          <w:rFonts w:ascii="Calibri" w:eastAsia="MS Mincho" w:hAnsi="Calibri"/>
          <w:sz w:val="22"/>
          <w:szCs w:val="22"/>
        </w:rPr>
        <w:t> </w:t>
      </w:r>
      <w:r>
        <w:rPr>
          <w:rFonts w:ascii="Calibri" w:eastAsia="MS Mincho" w:hAnsi="Calibri"/>
          <w:sz w:val="22"/>
          <w:szCs w:val="22"/>
        </w:rPr>
        <w:t>převzetí, nebo kterou objednatel zjistí kdykoliv během záruční doby.</w:t>
      </w:r>
    </w:p>
    <w:p w14:paraId="6A0AB8EA" w14:textId="77777777" w:rsidR="00991EAA" w:rsidRPr="007D164B" w:rsidRDefault="00567426"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hAnsi="Calibri"/>
          <w:sz w:val="22"/>
          <w:szCs w:val="22"/>
        </w:rPr>
        <w:t>Objednatel oznámí vadu díla zhotoviteli, včetně jejího popisu a práva, které v důsledku vady díla</w:t>
      </w:r>
      <w:r w:rsidR="00CD52EB">
        <w:rPr>
          <w:rFonts w:ascii="Calibri" w:hAnsi="Calibri"/>
          <w:sz w:val="22"/>
          <w:szCs w:val="22"/>
        </w:rPr>
        <w:t xml:space="preserve"> </w:t>
      </w:r>
      <w:r>
        <w:rPr>
          <w:rFonts w:ascii="Calibri" w:hAnsi="Calibri"/>
          <w:sz w:val="22"/>
          <w:szCs w:val="22"/>
        </w:rPr>
        <w:t>uplatňuje</w:t>
      </w:r>
      <w:r w:rsidR="00CD52EB">
        <w:rPr>
          <w:rFonts w:ascii="Calibri" w:hAnsi="Calibri"/>
          <w:sz w:val="22"/>
          <w:szCs w:val="22"/>
        </w:rPr>
        <w:t>,</w:t>
      </w:r>
      <w:r>
        <w:rPr>
          <w:rFonts w:ascii="Calibri" w:hAnsi="Calibri"/>
          <w:sz w:val="22"/>
          <w:szCs w:val="22"/>
        </w:rPr>
        <w:t xml:space="preserve"> </w:t>
      </w:r>
      <w:r w:rsidR="00C66B9F" w:rsidRPr="007D164B">
        <w:rPr>
          <w:rFonts w:ascii="Calibri" w:hAnsi="Calibri"/>
          <w:sz w:val="22"/>
          <w:szCs w:val="22"/>
        </w:rPr>
        <w:t>a to i telefonicky či e-mailem. Odpovědným zaměstnancem zhotovitele pro reklamace je</w:t>
      </w:r>
      <w:r w:rsidR="00EA0714" w:rsidRPr="007D164B">
        <w:rPr>
          <w:rFonts w:ascii="Calibri" w:hAnsi="Calibri"/>
          <w:sz w:val="22"/>
          <w:szCs w:val="22"/>
        </w:rPr>
        <w:t xml:space="preserve"> </w:t>
      </w:r>
      <w:r w:rsidR="00194879" w:rsidRPr="007D164B">
        <w:rPr>
          <w:rFonts w:ascii="Calibri" w:hAnsi="Calibri"/>
          <w:sz w:val="22"/>
          <w:szCs w:val="22"/>
        </w:rPr>
        <w:t>………………………</w:t>
      </w:r>
      <w:r w:rsidR="00EA0714" w:rsidRPr="007D164B">
        <w:rPr>
          <w:rFonts w:ascii="Calibri" w:hAnsi="Calibri"/>
          <w:sz w:val="22"/>
          <w:szCs w:val="22"/>
        </w:rPr>
        <w:t xml:space="preserve">, </w:t>
      </w:r>
      <w:r w:rsidR="00991EAA" w:rsidRPr="007D164B">
        <w:rPr>
          <w:rFonts w:ascii="Calibri" w:hAnsi="Calibri"/>
          <w:sz w:val="22"/>
          <w:szCs w:val="22"/>
        </w:rPr>
        <w:t>te</w:t>
      </w:r>
      <w:r w:rsidR="008871D7" w:rsidRPr="007D164B">
        <w:rPr>
          <w:rFonts w:ascii="Calibri" w:hAnsi="Calibri"/>
          <w:sz w:val="22"/>
          <w:szCs w:val="22"/>
        </w:rPr>
        <w:t>l.:</w:t>
      </w:r>
      <w:r w:rsidR="00AC1B63" w:rsidRPr="007D164B">
        <w:rPr>
          <w:rFonts w:ascii="Calibri" w:eastAsia="MS Mincho" w:hAnsi="Calibri"/>
          <w:sz w:val="22"/>
          <w:szCs w:val="22"/>
        </w:rPr>
        <w:t xml:space="preserve"> </w:t>
      </w:r>
      <w:r w:rsidR="00194879" w:rsidRPr="007D164B">
        <w:rPr>
          <w:rFonts w:ascii="Calibri" w:eastAsia="MS Mincho" w:hAnsi="Calibri"/>
          <w:sz w:val="22"/>
          <w:szCs w:val="22"/>
        </w:rPr>
        <w:t>……………</w:t>
      </w:r>
      <w:r w:rsidR="00EA0714" w:rsidRPr="007D164B">
        <w:rPr>
          <w:rFonts w:ascii="Calibri" w:eastAsia="MS Mincho" w:hAnsi="Calibri"/>
          <w:sz w:val="22"/>
          <w:szCs w:val="22"/>
        </w:rPr>
        <w:t>,</w:t>
      </w:r>
      <w:r w:rsidR="00991EAA" w:rsidRPr="007D164B">
        <w:rPr>
          <w:rFonts w:ascii="Calibri" w:eastAsia="MS Mincho" w:hAnsi="Calibri"/>
          <w:sz w:val="22"/>
          <w:szCs w:val="22"/>
        </w:rPr>
        <w:t xml:space="preserve"> </w:t>
      </w:r>
      <w:r w:rsidR="008871D7" w:rsidRPr="007D164B">
        <w:rPr>
          <w:rFonts w:ascii="Calibri" w:eastAsia="MS Mincho" w:hAnsi="Calibri"/>
          <w:sz w:val="22"/>
          <w:szCs w:val="22"/>
        </w:rPr>
        <w:t>email:</w:t>
      </w:r>
      <w:r w:rsidR="00AC1B63" w:rsidRPr="007D164B">
        <w:rPr>
          <w:rFonts w:ascii="Calibri" w:eastAsia="MS Mincho" w:hAnsi="Calibri"/>
          <w:sz w:val="22"/>
          <w:szCs w:val="22"/>
        </w:rPr>
        <w:t xml:space="preserve"> </w:t>
      </w:r>
      <w:r w:rsidR="00194879" w:rsidRPr="007D164B">
        <w:rPr>
          <w:rFonts w:ascii="Calibri" w:eastAsia="MS Mincho" w:hAnsi="Calibri"/>
          <w:sz w:val="22"/>
          <w:szCs w:val="22"/>
        </w:rPr>
        <w:t>………………………………</w:t>
      </w:r>
      <w:r w:rsidR="00CD52EB">
        <w:rPr>
          <w:rFonts w:ascii="Calibri" w:eastAsia="MS Mincho" w:hAnsi="Calibri"/>
          <w:sz w:val="22"/>
          <w:szCs w:val="22"/>
        </w:rPr>
        <w:t>.</w:t>
      </w:r>
    </w:p>
    <w:p w14:paraId="3864CAA4" w14:textId="77777777" w:rsidR="00567426" w:rsidRDefault="00F5100F" w:rsidP="00F5141C">
      <w:pPr>
        <w:numPr>
          <w:ilvl w:val="0"/>
          <w:numId w:val="9"/>
        </w:numPr>
        <w:tabs>
          <w:tab w:val="clear" w:pos="1495"/>
          <w:tab w:val="num" w:pos="-6804"/>
        </w:tabs>
        <w:spacing w:after="120"/>
        <w:ind w:left="709" w:hanging="709"/>
        <w:jc w:val="both"/>
        <w:rPr>
          <w:rFonts w:ascii="Calibri" w:hAnsi="Calibri"/>
          <w:sz w:val="22"/>
          <w:szCs w:val="22"/>
        </w:rPr>
      </w:pPr>
      <w:bookmarkStart w:id="14" w:name="_Ref454402191"/>
      <w:r>
        <w:rPr>
          <w:rFonts w:ascii="Calibri" w:hAnsi="Calibri"/>
          <w:sz w:val="22"/>
          <w:szCs w:val="22"/>
        </w:rPr>
        <w:t>Z</w:t>
      </w:r>
      <w:r w:rsidR="00C66B9F" w:rsidRPr="007D164B">
        <w:rPr>
          <w:rFonts w:ascii="Calibri" w:hAnsi="Calibri"/>
          <w:sz w:val="22"/>
          <w:szCs w:val="22"/>
        </w:rPr>
        <w:t xml:space="preserve">hotovitel </w:t>
      </w:r>
      <w:r>
        <w:rPr>
          <w:rFonts w:ascii="Calibri" w:hAnsi="Calibri"/>
          <w:sz w:val="22"/>
          <w:szCs w:val="22"/>
        </w:rPr>
        <w:t xml:space="preserve">se zavazuje </w:t>
      </w:r>
      <w:r w:rsidR="00C66B9F" w:rsidRPr="007D164B">
        <w:rPr>
          <w:rFonts w:ascii="Calibri" w:hAnsi="Calibri"/>
          <w:sz w:val="22"/>
          <w:szCs w:val="22"/>
        </w:rPr>
        <w:t>nastoupit k </w:t>
      </w:r>
      <w:r w:rsidR="00CD52EB">
        <w:rPr>
          <w:rFonts w:ascii="Calibri" w:hAnsi="Calibri"/>
          <w:sz w:val="22"/>
          <w:szCs w:val="22"/>
        </w:rPr>
        <w:t>odstraňování</w:t>
      </w:r>
      <w:r w:rsidR="00C66B9F" w:rsidRPr="007D164B">
        <w:rPr>
          <w:rFonts w:ascii="Calibri" w:hAnsi="Calibri"/>
          <w:sz w:val="22"/>
          <w:szCs w:val="22"/>
        </w:rPr>
        <w:t xml:space="preserve"> </w:t>
      </w:r>
      <w:r>
        <w:rPr>
          <w:rFonts w:ascii="Calibri" w:hAnsi="Calibri"/>
          <w:sz w:val="22"/>
          <w:szCs w:val="22"/>
        </w:rPr>
        <w:t xml:space="preserve">vady </w:t>
      </w:r>
      <w:r w:rsidR="00C66B9F" w:rsidRPr="007D164B">
        <w:rPr>
          <w:rFonts w:ascii="Calibri" w:hAnsi="Calibri"/>
          <w:sz w:val="22"/>
          <w:szCs w:val="22"/>
        </w:rPr>
        <w:t xml:space="preserve">nejpozději do 48 hodin od jejího </w:t>
      </w:r>
      <w:r>
        <w:rPr>
          <w:rFonts w:ascii="Calibri" w:hAnsi="Calibri"/>
          <w:sz w:val="22"/>
          <w:szCs w:val="22"/>
        </w:rPr>
        <w:t>oznámení objednatelem</w:t>
      </w:r>
      <w:r w:rsidRPr="007D164B">
        <w:rPr>
          <w:rFonts w:ascii="Calibri" w:hAnsi="Calibri"/>
          <w:sz w:val="22"/>
          <w:szCs w:val="22"/>
        </w:rPr>
        <w:t xml:space="preserve"> </w:t>
      </w:r>
      <w:r w:rsidR="00C66B9F" w:rsidRPr="007D164B">
        <w:rPr>
          <w:rFonts w:ascii="Calibri" w:hAnsi="Calibri"/>
          <w:sz w:val="22"/>
          <w:szCs w:val="22"/>
        </w:rPr>
        <w:t xml:space="preserve">nebo nejpozději do 5 hodin od jejího </w:t>
      </w:r>
      <w:r>
        <w:rPr>
          <w:rFonts w:ascii="Calibri" w:hAnsi="Calibri"/>
          <w:sz w:val="22"/>
          <w:szCs w:val="22"/>
        </w:rPr>
        <w:t>oznámení objednatelem</w:t>
      </w:r>
      <w:r w:rsidR="00C66B9F" w:rsidRPr="007D164B">
        <w:rPr>
          <w:rFonts w:ascii="Calibri" w:hAnsi="Calibri"/>
          <w:sz w:val="22"/>
          <w:szCs w:val="22"/>
        </w:rPr>
        <w:t>, jedná-li se o vadu (vady) ohrožující bezpečnost nebo provoz díla nebo v případě vzniku havárie. Dále se zhotovitel zavazuje odstranit vadu bez zbytečného odkladu</w:t>
      </w:r>
      <w:r w:rsidR="009B3739" w:rsidRPr="007D164B">
        <w:rPr>
          <w:rFonts w:ascii="Calibri" w:hAnsi="Calibri"/>
          <w:sz w:val="22"/>
          <w:szCs w:val="22"/>
        </w:rPr>
        <w:t xml:space="preserve">, nejpozději však do </w:t>
      </w:r>
      <w:r w:rsidR="003616F0" w:rsidRPr="007D164B">
        <w:rPr>
          <w:rFonts w:ascii="Calibri" w:hAnsi="Calibri"/>
          <w:sz w:val="22"/>
          <w:szCs w:val="22"/>
        </w:rPr>
        <w:t>10</w:t>
      </w:r>
      <w:r w:rsidR="009B3739" w:rsidRPr="007D164B">
        <w:rPr>
          <w:rFonts w:ascii="Calibri" w:hAnsi="Calibri"/>
          <w:sz w:val="22"/>
          <w:szCs w:val="22"/>
        </w:rPr>
        <w:t xml:space="preserve"> dnů od jejího </w:t>
      </w:r>
      <w:r w:rsidR="00567426">
        <w:rPr>
          <w:rFonts w:ascii="Calibri" w:hAnsi="Calibri"/>
          <w:sz w:val="22"/>
          <w:szCs w:val="22"/>
        </w:rPr>
        <w:t>oznámení</w:t>
      </w:r>
      <w:r w:rsidR="00C66B9F" w:rsidRPr="007D164B">
        <w:rPr>
          <w:rFonts w:ascii="Calibri" w:hAnsi="Calibri"/>
          <w:sz w:val="22"/>
          <w:szCs w:val="22"/>
        </w:rPr>
        <w:t>, a</w:t>
      </w:r>
      <w:r w:rsidR="00CD52EB">
        <w:rPr>
          <w:rFonts w:ascii="Calibri" w:hAnsi="Calibri"/>
          <w:sz w:val="22"/>
          <w:szCs w:val="22"/>
        </w:rPr>
        <w:t> </w:t>
      </w:r>
      <w:r w:rsidR="00C66B9F" w:rsidRPr="007D164B">
        <w:rPr>
          <w:rFonts w:ascii="Calibri" w:hAnsi="Calibri"/>
          <w:sz w:val="22"/>
          <w:szCs w:val="22"/>
        </w:rPr>
        <w:t xml:space="preserve">to provedením opravy nebo výměnou vadné části díla, nebude-li objednatel požadovat slevu z ceny díla nebo neodstoupí-li objednatel od </w:t>
      </w:r>
      <w:r w:rsidR="00CD52EB">
        <w:rPr>
          <w:rFonts w:ascii="Calibri" w:hAnsi="Calibri"/>
          <w:sz w:val="22"/>
          <w:szCs w:val="22"/>
        </w:rPr>
        <w:t xml:space="preserve">této </w:t>
      </w:r>
      <w:r w:rsidR="00C66B9F" w:rsidRPr="007D164B">
        <w:rPr>
          <w:rFonts w:ascii="Calibri" w:hAnsi="Calibri"/>
          <w:sz w:val="22"/>
          <w:szCs w:val="22"/>
        </w:rPr>
        <w:t>smlouvy.</w:t>
      </w:r>
      <w:bookmarkEnd w:id="14"/>
    </w:p>
    <w:p w14:paraId="0DBEC30F" w14:textId="77777777" w:rsidR="00C66B9F" w:rsidRPr="007D164B" w:rsidRDefault="00557F68"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hAnsi="Calibri"/>
          <w:sz w:val="22"/>
          <w:szCs w:val="22"/>
        </w:rPr>
        <w:t>V případě, že zhotovitel reklamované vady</w:t>
      </w:r>
      <w:r w:rsidR="0071716B">
        <w:rPr>
          <w:rFonts w:ascii="Calibri" w:hAnsi="Calibri"/>
          <w:sz w:val="22"/>
          <w:szCs w:val="22"/>
        </w:rPr>
        <w:t xml:space="preserve"> díla</w:t>
      </w:r>
      <w:r>
        <w:rPr>
          <w:rFonts w:ascii="Calibri" w:hAnsi="Calibri"/>
          <w:sz w:val="22"/>
          <w:szCs w:val="22"/>
        </w:rPr>
        <w:t xml:space="preserve"> neodstraní ve sjednané lhůtě, je objednatel oprávněn pověřit odstraněním vad třetí osobu. Takto vzniklé náklady je povinen uhradit zhotovitel. </w:t>
      </w:r>
      <w:r w:rsidR="00C66B9F" w:rsidRPr="007D164B">
        <w:rPr>
          <w:rFonts w:ascii="Calibri" w:hAnsi="Calibri"/>
          <w:sz w:val="22"/>
          <w:szCs w:val="22"/>
        </w:rPr>
        <w:t xml:space="preserve"> </w:t>
      </w:r>
    </w:p>
    <w:p w14:paraId="6A4DC2E1" w14:textId="77777777" w:rsidR="00C66B9F" w:rsidRPr="007D164B" w:rsidRDefault="00C66B9F" w:rsidP="00F5141C">
      <w:pPr>
        <w:numPr>
          <w:ilvl w:val="0"/>
          <w:numId w:val="9"/>
        </w:numPr>
        <w:tabs>
          <w:tab w:val="clear" w:pos="1495"/>
          <w:tab w:val="num" w:pos="-6804"/>
        </w:tabs>
        <w:spacing w:after="120"/>
        <w:ind w:left="709" w:hanging="709"/>
        <w:jc w:val="both"/>
        <w:rPr>
          <w:rFonts w:ascii="Calibri" w:hAnsi="Calibri"/>
          <w:sz w:val="22"/>
          <w:szCs w:val="22"/>
        </w:rPr>
      </w:pPr>
      <w:r w:rsidRPr="007D164B">
        <w:rPr>
          <w:rFonts w:ascii="Calibri" w:hAnsi="Calibri"/>
          <w:sz w:val="22"/>
          <w:szCs w:val="22"/>
        </w:rPr>
        <w:t>Doba</w:t>
      </w:r>
      <w:r w:rsidR="008871D7" w:rsidRPr="007D164B">
        <w:rPr>
          <w:rFonts w:ascii="Calibri" w:hAnsi="Calibri"/>
          <w:sz w:val="22"/>
          <w:szCs w:val="22"/>
        </w:rPr>
        <w:t xml:space="preserve"> od uplatnění záruky</w:t>
      </w:r>
      <w:r w:rsidRPr="007D164B">
        <w:rPr>
          <w:rFonts w:ascii="Calibri" w:hAnsi="Calibri"/>
          <w:sz w:val="22"/>
          <w:szCs w:val="22"/>
        </w:rPr>
        <w:t xml:space="preserve"> do doby vyřízení reklamace se do záruční doby nezapočítává. Odstranění vady v záruční době třetí osobou nebude mít dále vliv na záruku za jakost díla</w:t>
      </w:r>
      <w:r w:rsidR="008871D7" w:rsidRPr="007D164B">
        <w:rPr>
          <w:rFonts w:ascii="Calibri" w:hAnsi="Calibri"/>
          <w:sz w:val="22"/>
          <w:szCs w:val="22"/>
        </w:rPr>
        <w:t>, resp. veškeré provedené práce v rámci zhotovování díla,</w:t>
      </w:r>
      <w:r w:rsidRPr="007D164B">
        <w:rPr>
          <w:rFonts w:ascii="Calibri" w:hAnsi="Calibri"/>
          <w:sz w:val="22"/>
          <w:szCs w:val="22"/>
        </w:rPr>
        <w:t xml:space="preserve"> poskytnutou zhotovitelem.</w:t>
      </w:r>
    </w:p>
    <w:p w14:paraId="443A26ED" w14:textId="77777777" w:rsidR="00C66B9F" w:rsidRPr="007D164B" w:rsidRDefault="00C66B9F" w:rsidP="00F5141C">
      <w:pPr>
        <w:numPr>
          <w:ilvl w:val="0"/>
          <w:numId w:val="9"/>
        </w:numPr>
        <w:tabs>
          <w:tab w:val="clear" w:pos="1495"/>
          <w:tab w:val="num" w:pos="-6804"/>
        </w:tabs>
        <w:spacing w:after="120"/>
        <w:ind w:left="709" w:hanging="709"/>
        <w:jc w:val="both"/>
        <w:rPr>
          <w:rFonts w:ascii="Calibri" w:hAnsi="Calibri"/>
          <w:sz w:val="22"/>
          <w:szCs w:val="22"/>
        </w:rPr>
      </w:pPr>
      <w:r w:rsidRPr="007D164B">
        <w:rPr>
          <w:rFonts w:ascii="Calibri" w:hAnsi="Calibri"/>
          <w:sz w:val="22"/>
          <w:szCs w:val="22"/>
        </w:rPr>
        <w:t>Ostatní nároky objednatele z vad díla vyplývající z občanského zákoníku nejsou dotčeny.</w:t>
      </w:r>
    </w:p>
    <w:p w14:paraId="05F42F3D" w14:textId="77777777" w:rsidR="00D340D2" w:rsidRPr="007D164B" w:rsidRDefault="00D340D2" w:rsidP="000A7EEB">
      <w:pPr>
        <w:spacing w:line="240" w:lineRule="atLeast"/>
        <w:ind w:left="539"/>
        <w:jc w:val="both"/>
        <w:rPr>
          <w:rFonts w:ascii="Calibri" w:hAnsi="Calibri"/>
          <w:sz w:val="22"/>
          <w:szCs w:val="22"/>
        </w:rPr>
      </w:pPr>
    </w:p>
    <w:p w14:paraId="03C4E22C" w14:textId="77777777" w:rsidR="00D340D2" w:rsidRPr="007D164B" w:rsidRDefault="00D340D2" w:rsidP="005266F9">
      <w:pPr>
        <w:keepNext/>
        <w:jc w:val="center"/>
        <w:rPr>
          <w:rFonts w:ascii="Calibri" w:hAnsi="Calibri"/>
          <w:b/>
          <w:bCs/>
          <w:sz w:val="22"/>
          <w:szCs w:val="22"/>
        </w:rPr>
      </w:pPr>
      <w:r w:rsidRPr="007D164B">
        <w:rPr>
          <w:rFonts w:ascii="Calibri" w:hAnsi="Calibri"/>
          <w:b/>
          <w:bCs/>
          <w:sz w:val="22"/>
          <w:szCs w:val="22"/>
        </w:rPr>
        <w:t>Čl. XV.</w:t>
      </w:r>
    </w:p>
    <w:p w14:paraId="33256F80" w14:textId="77777777" w:rsidR="00D340D2" w:rsidRPr="007D164B" w:rsidRDefault="00D340D2" w:rsidP="005266F9">
      <w:pPr>
        <w:pStyle w:val="Nadpis4"/>
        <w:spacing w:before="0" w:after="120" w:line="240" w:lineRule="atLeast"/>
        <w:jc w:val="center"/>
        <w:rPr>
          <w:sz w:val="22"/>
          <w:szCs w:val="22"/>
        </w:rPr>
      </w:pPr>
      <w:r w:rsidRPr="007D164B">
        <w:rPr>
          <w:sz w:val="22"/>
          <w:szCs w:val="22"/>
        </w:rPr>
        <w:t>ODSTOUPENÍ OD SMLOUVY</w:t>
      </w:r>
    </w:p>
    <w:p w14:paraId="3E336036" w14:textId="77777777" w:rsidR="009A21A6" w:rsidRPr="007D164B" w:rsidRDefault="005266F9" w:rsidP="00A9628F">
      <w:pPr>
        <w:numPr>
          <w:ilvl w:val="1"/>
          <w:numId w:val="16"/>
        </w:numPr>
        <w:spacing w:after="120" w:line="240" w:lineRule="atLeast"/>
        <w:ind w:left="709" w:hanging="709"/>
        <w:jc w:val="both"/>
        <w:rPr>
          <w:rFonts w:ascii="Calibri" w:hAnsi="Calibri"/>
          <w:sz w:val="22"/>
          <w:szCs w:val="22"/>
        </w:rPr>
      </w:pPr>
      <w:bookmarkStart w:id="15" w:name="_Ref515290993"/>
      <w:r w:rsidRPr="007D164B">
        <w:rPr>
          <w:rFonts w:ascii="Calibri" w:hAnsi="Calibri"/>
          <w:sz w:val="22"/>
          <w:szCs w:val="22"/>
        </w:rPr>
        <w:t>Objednatel je oprávněn od této smlouvy odstoupit</w:t>
      </w:r>
      <w:r w:rsidR="009A21A6" w:rsidRPr="007D164B">
        <w:rPr>
          <w:rFonts w:ascii="Calibri" w:hAnsi="Calibri"/>
          <w:sz w:val="22"/>
          <w:szCs w:val="22"/>
        </w:rPr>
        <w:t xml:space="preserve"> kdykoli</w:t>
      </w:r>
      <w:r w:rsidRPr="007D164B">
        <w:rPr>
          <w:rFonts w:ascii="Calibri" w:hAnsi="Calibri"/>
          <w:sz w:val="22"/>
          <w:szCs w:val="22"/>
        </w:rPr>
        <w:t xml:space="preserve"> bez uvedení důvodu do </w:t>
      </w:r>
      <w:r w:rsidR="0077704B">
        <w:rPr>
          <w:rFonts w:ascii="Calibri" w:hAnsi="Calibri"/>
          <w:sz w:val="22"/>
          <w:szCs w:val="22"/>
        </w:rPr>
        <w:t>zahájení provádění díla</w:t>
      </w:r>
      <w:r w:rsidRPr="007D164B">
        <w:rPr>
          <w:rFonts w:ascii="Calibri" w:hAnsi="Calibri"/>
          <w:sz w:val="22"/>
          <w:szCs w:val="22"/>
        </w:rPr>
        <w:t>.</w:t>
      </w:r>
      <w:r w:rsidR="009A21A6" w:rsidRPr="007D164B">
        <w:rPr>
          <w:rFonts w:ascii="Calibri" w:hAnsi="Calibri"/>
          <w:sz w:val="22"/>
          <w:szCs w:val="22"/>
        </w:rPr>
        <w:t xml:space="preserve"> </w:t>
      </w:r>
      <w:r w:rsidRPr="007D164B">
        <w:rPr>
          <w:rFonts w:ascii="Calibri" w:hAnsi="Calibri"/>
          <w:sz w:val="22"/>
          <w:szCs w:val="22"/>
        </w:rPr>
        <w:t xml:space="preserve">Právní účinky odstoupení nastávají doručením písemného oznámení o odstoupení zhotoviteli. Zhotovitel má v takovém případě právo na úhradu již </w:t>
      </w:r>
      <w:r w:rsidR="009A21A6" w:rsidRPr="007D164B">
        <w:rPr>
          <w:rFonts w:ascii="Calibri" w:hAnsi="Calibri"/>
          <w:sz w:val="22"/>
          <w:szCs w:val="22"/>
        </w:rPr>
        <w:t xml:space="preserve">účelně </w:t>
      </w:r>
      <w:r w:rsidRPr="007D164B">
        <w:rPr>
          <w:rFonts w:ascii="Calibri" w:hAnsi="Calibri"/>
          <w:sz w:val="22"/>
          <w:szCs w:val="22"/>
        </w:rPr>
        <w:t>vynaložených nákladů na</w:t>
      </w:r>
      <w:r w:rsidR="0077704B">
        <w:rPr>
          <w:rFonts w:ascii="Calibri" w:hAnsi="Calibri"/>
          <w:sz w:val="22"/>
          <w:szCs w:val="22"/>
        </w:rPr>
        <w:t> </w:t>
      </w:r>
      <w:r w:rsidRPr="007D164B">
        <w:rPr>
          <w:rFonts w:ascii="Calibri" w:hAnsi="Calibri"/>
          <w:sz w:val="22"/>
          <w:szCs w:val="22"/>
        </w:rPr>
        <w:t>zhotovení díla, které objednateli řádně doloží.</w:t>
      </w:r>
      <w:r w:rsidR="00D43592" w:rsidRPr="007D164B">
        <w:rPr>
          <w:rFonts w:ascii="Calibri" w:hAnsi="Calibri"/>
          <w:sz w:val="22"/>
          <w:szCs w:val="22"/>
        </w:rPr>
        <w:t xml:space="preserve"> </w:t>
      </w:r>
      <w:r w:rsidR="009A21A6" w:rsidRPr="007D164B">
        <w:rPr>
          <w:rFonts w:ascii="Calibri" w:hAnsi="Calibri"/>
          <w:sz w:val="22"/>
          <w:szCs w:val="22"/>
        </w:rPr>
        <w:t>Zhotovitel nemá právo na náhradu škody, která mu vznikla odstoupením objednatele od této smlouvy z důvodů uvedených</w:t>
      </w:r>
      <w:r w:rsidR="0077704B">
        <w:rPr>
          <w:rFonts w:ascii="Calibri" w:hAnsi="Calibri"/>
          <w:sz w:val="22"/>
          <w:szCs w:val="22"/>
        </w:rPr>
        <w:t xml:space="preserve"> v tomto odstavci</w:t>
      </w:r>
      <w:r w:rsidR="009A21A6" w:rsidRPr="007D164B">
        <w:rPr>
          <w:rFonts w:ascii="Calibri" w:hAnsi="Calibri"/>
          <w:sz w:val="22"/>
          <w:szCs w:val="22"/>
        </w:rPr>
        <w:t>.</w:t>
      </w:r>
      <w:bookmarkEnd w:id="15"/>
    </w:p>
    <w:p w14:paraId="53FEC1DF" w14:textId="77777777" w:rsidR="00D340D2" w:rsidRPr="007D164B" w:rsidRDefault="00FA5845" w:rsidP="00F5141C">
      <w:pPr>
        <w:numPr>
          <w:ilvl w:val="1"/>
          <w:numId w:val="16"/>
        </w:numPr>
        <w:spacing w:after="120" w:line="240" w:lineRule="atLeast"/>
        <w:ind w:left="709" w:hanging="709"/>
        <w:jc w:val="both"/>
        <w:rPr>
          <w:rFonts w:ascii="Calibri" w:hAnsi="Calibri"/>
          <w:sz w:val="22"/>
          <w:szCs w:val="22"/>
        </w:rPr>
      </w:pPr>
      <w:bookmarkStart w:id="16" w:name="_Ref390448811"/>
      <w:r w:rsidRPr="007D164B">
        <w:rPr>
          <w:rFonts w:ascii="Calibri" w:hAnsi="Calibri"/>
          <w:sz w:val="22"/>
          <w:szCs w:val="22"/>
        </w:rPr>
        <w:t>V případě podstatného nebo opakovaného porušení této smlouvy zhotovitelem má objednatel právo od této smlouvy odstoupit v souladu s ustanovením § 2001 a násl. občanského zákoníku</w:t>
      </w:r>
      <w:r w:rsidR="005266F9" w:rsidRPr="007D164B">
        <w:rPr>
          <w:rFonts w:ascii="Calibri" w:hAnsi="Calibri"/>
          <w:sz w:val="22"/>
          <w:szCs w:val="22"/>
        </w:rPr>
        <w:t>, a to písemným oznámením o odstoupení doručeným zhotoviteli</w:t>
      </w:r>
      <w:r w:rsidRPr="007D164B">
        <w:rPr>
          <w:rFonts w:ascii="Calibri" w:hAnsi="Calibri"/>
          <w:sz w:val="22"/>
          <w:szCs w:val="22"/>
        </w:rPr>
        <w:t xml:space="preserve">. </w:t>
      </w:r>
      <w:r w:rsidR="00D43592" w:rsidRPr="007D164B">
        <w:rPr>
          <w:rFonts w:ascii="Calibri" w:hAnsi="Calibri"/>
          <w:sz w:val="22"/>
          <w:szCs w:val="22"/>
        </w:rPr>
        <w:t xml:space="preserve">Právní účinky odstoupení nastávají doručením písemného oznámení o odstoupení zhotoviteli. </w:t>
      </w:r>
      <w:r w:rsidRPr="007D164B">
        <w:rPr>
          <w:rFonts w:ascii="Calibri" w:hAnsi="Calibri"/>
          <w:sz w:val="22"/>
          <w:szCs w:val="22"/>
        </w:rPr>
        <w:t xml:space="preserve">Zhotovitel nemá v takovém případě právo na úhradu nákladů jím vynaložených na zhotovení předmětu </w:t>
      </w:r>
      <w:r w:rsidR="008871D7" w:rsidRPr="007D164B">
        <w:rPr>
          <w:rFonts w:ascii="Calibri" w:hAnsi="Calibri"/>
          <w:sz w:val="22"/>
          <w:szCs w:val="22"/>
        </w:rPr>
        <w:t>díla</w:t>
      </w:r>
      <w:r w:rsidRPr="007D164B">
        <w:rPr>
          <w:rFonts w:ascii="Calibri" w:hAnsi="Calibri"/>
          <w:sz w:val="22"/>
          <w:szCs w:val="22"/>
        </w:rPr>
        <w:t xml:space="preserve"> před odstoupením od </w:t>
      </w:r>
      <w:r w:rsidR="0077704B">
        <w:rPr>
          <w:rFonts w:ascii="Calibri" w:hAnsi="Calibri"/>
          <w:sz w:val="22"/>
          <w:szCs w:val="22"/>
        </w:rPr>
        <w:t xml:space="preserve">této </w:t>
      </w:r>
      <w:r w:rsidRPr="007D164B">
        <w:rPr>
          <w:rFonts w:ascii="Calibri" w:hAnsi="Calibri"/>
          <w:sz w:val="22"/>
          <w:szCs w:val="22"/>
        </w:rPr>
        <w:t>smlouvy objednatelem ani na náhradu škody, která mu vznikla odstoupením objednatele od této smlouvy z </w:t>
      </w:r>
      <w:r w:rsidR="0077704B" w:rsidRPr="007D164B">
        <w:rPr>
          <w:rFonts w:ascii="Calibri" w:hAnsi="Calibri"/>
          <w:sz w:val="22"/>
          <w:szCs w:val="22"/>
        </w:rPr>
        <w:t>důvodů uvedených</w:t>
      </w:r>
      <w:r w:rsidR="0077704B">
        <w:rPr>
          <w:rFonts w:ascii="Calibri" w:hAnsi="Calibri"/>
          <w:sz w:val="22"/>
          <w:szCs w:val="22"/>
        </w:rPr>
        <w:t xml:space="preserve"> v tomto odstavci</w:t>
      </w:r>
      <w:r w:rsidRPr="007D164B">
        <w:rPr>
          <w:rFonts w:ascii="Calibri" w:hAnsi="Calibri"/>
          <w:sz w:val="22"/>
          <w:szCs w:val="22"/>
        </w:rPr>
        <w:t>.</w:t>
      </w:r>
      <w:r w:rsidR="005266F9" w:rsidRPr="007D164B">
        <w:rPr>
          <w:rFonts w:ascii="Calibri" w:hAnsi="Calibri"/>
          <w:sz w:val="22"/>
          <w:szCs w:val="22"/>
        </w:rPr>
        <w:t xml:space="preserve"> </w:t>
      </w:r>
      <w:r w:rsidR="008871D7" w:rsidRPr="007D164B">
        <w:rPr>
          <w:rFonts w:ascii="Calibri" w:hAnsi="Calibri"/>
          <w:sz w:val="22"/>
          <w:szCs w:val="22"/>
        </w:rPr>
        <w:t xml:space="preserve">Podstatným nebo opakovaným porušením </w:t>
      </w:r>
      <w:r w:rsidR="00AE5435">
        <w:rPr>
          <w:rFonts w:ascii="Calibri" w:hAnsi="Calibri"/>
          <w:sz w:val="22"/>
          <w:szCs w:val="22"/>
        </w:rPr>
        <w:t xml:space="preserve">této </w:t>
      </w:r>
      <w:r w:rsidR="008871D7" w:rsidRPr="007D164B">
        <w:rPr>
          <w:rFonts w:ascii="Calibri" w:hAnsi="Calibri"/>
          <w:sz w:val="22"/>
          <w:szCs w:val="22"/>
        </w:rPr>
        <w:t>smlouvy se rozumí</w:t>
      </w:r>
      <w:r w:rsidR="00D340D2" w:rsidRPr="007D164B">
        <w:rPr>
          <w:rFonts w:ascii="Calibri" w:hAnsi="Calibri"/>
          <w:sz w:val="22"/>
          <w:szCs w:val="22"/>
        </w:rPr>
        <w:t xml:space="preserve"> zejména </w:t>
      </w:r>
      <w:r w:rsidR="008871D7" w:rsidRPr="007D164B">
        <w:rPr>
          <w:rFonts w:ascii="Calibri" w:hAnsi="Calibri"/>
          <w:sz w:val="22"/>
          <w:szCs w:val="22"/>
        </w:rPr>
        <w:t xml:space="preserve">případy, </w:t>
      </w:r>
      <w:r w:rsidR="00D340D2" w:rsidRPr="007D164B">
        <w:rPr>
          <w:rFonts w:ascii="Calibri" w:hAnsi="Calibri"/>
          <w:sz w:val="22"/>
          <w:szCs w:val="22"/>
        </w:rPr>
        <w:t>jestliže:</w:t>
      </w:r>
      <w:bookmarkEnd w:id="16"/>
    </w:p>
    <w:p w14:paraId="6F606213"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je v prodlení</w:t>
      </w:r>
      <w:r w:rsidR="005266F9" w:rsidRPr="007D164B">
        <w:rPr>
          <w:rFonts w:ascii="Calibri" w:hAnsi="Calibri"/>
          <w:sz w:val="22"/>
          <w:szCs w:val="22"/>
        </w:rPr>
        <w:t xml:space="preserve"> se započetím </w:t>
      </w:r>
      <w:r w:rsidR="00AE5435">
        <w:rPr>
          <w:rFonts w:ascii="Calibri" w:hAnsi="Calibri"/>
          <w:sz w:val="22"/>
          <w:szCs w:val="22"/>
        </w:rPr>
        <w:t>provádění díla</w:t>
      </w:r>
      <w:r w:rsidR="005266F9" w:rsidRPr="007D164B">
        <w:rPr>
          <w:rFonts w:ascii="Calibri" w:hAnsi="Calibri"/>
          <w:sz w:val="22"/>
          <w:szCs w:val="22"/>
        </w:rPr>
        <w:t xml:space="preserve"> o více než 1</w:t>
      </w:r>
      <w:r w:rsidRPr="007D164B">
        <w:rPr>
          <w:rFonts w:ascii="Calibri" w:hAnsi="Calibri"/>
          <w:sz w:val="22"/>
          <w:szCs w:val="22"/>
        </w:rPr>
        <w:t xml:space="preserve">0 </w:t>
      </w:r>
      <w:r w:rsidR="00AE5435">
        <w:rPr>
          <w:rFonts w:ascii="Calibri" w:hAnsi="Calibri"/>
          <w:sz w:val="22"/>
          <w:szCs w:val="22"/>
        </w:rPr>
        <w:t xml:space="preserve">kalendářních </w:t>
      </w:r>
      <w:r w:rsidRPr="007D164B">
        <w:rPr>
          <w:rFonts w:ascii="Calibri" w:hAnsi="Calibri"/>
          <w:sz w:val="22"/>
          <w:szCs w:val="22"/>
        </w:rPr>
        <w:t>dnů,</w:t>
      </w:r>
    </w:p>
    <w:p w14:paraId="5F9F597A"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je v prodlení s dokončením díla o více než 1</w:t>
      </w:r>
      <w:r w:rsidR="00AE5435">
        <w:rPr>
          <w:rFonts w:ascii="Calibri" w:hAnsi="Calibri"/>
          <w:sz w:val="22"/>
          <w:szCs w:val="22"/>
        </w:rPr>
        <w:t>5</w:t>
      </w:r>
      <w:r w:rsidRPr="007D164B">
        <w:rPr>
          <w:rFonts w:ascii="Calibri" w:hAnsi="Calibri"/>
          <w:sz w:val="22"/>
          <w:szCs w:val="22"/>
        </w:rPr>
        <w:t xml:space="preserve"> </w:t>
      </w:r>
      <w:r w:rsidR="00AE5435">
        <w:rPr>
          <w:rFonts w:ascii="Calibri" w:hAnsi="Calibri"/>
          <w:sz w:val="22"/>
          <w:szCs w:val="22"/>
        </w:rPr>
        <w:t xml:space="preserve">kalendářních </w:t>
      </w:r>
      <w:r w:rsidRPr="007D164B">
        <w:rPr>
          <w:rFonts w:ascii="Calibri" w:hAnsi="Calibri"/>
          <w:sz w:val="22"/>
          <w:szCs w:val="22"/>
        </w:rPr>
        <w:t>dní,</w:t>
      </w:r>
    </w:p>
    <w:p w14:paraId="7F3890C8"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neodstraní vady, které se vyskytnou v průběhu provádění díla, na které byl zhotovitel objednatelem písemně upozorněn, ve lhůtě v písemném upozornění uvedené,</w:t>
      </w:r>
    </w:p>
    <w:p w14:paraId="38174556"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provádí dílo neodborným způsobem nebo v rozporu s projektovou dokumentací či technickými podmínkami</w:t>
      </w:r>
      <w:r w:rsidR="00AE5435">
        <w:rPr>
          <w:rFonts w:ascii="Calibri" w:hAnsi="Calibri"/>
          <w:sz w:val="22"/>
          <w:szCs w:val="22"/>
        </w:rPr>
        <w:t>, a to</w:t>
      </w:r>
      <w:r w:rsidRPr="007D164B">
        <w:rPr>
          <w:rFonts w:ascii="Calibri" w:hAnsi="Calibri"/>
          <w:sz w:val="22"/>
          <w:szCs w:val="22"/>
        </w:rPr>
        <w:t xml:space="preserve"> i přes písemné upozornění objednatele</w:t>
      </w:r>
      <w:r w:rsidR="00AE5435">
        <w:rPr>
          <w:rFonts w:ascii="Calibri" w:hAnsi="Calibri"/>
          <w:sz w:val="22"/>
          <w:szCs w:val="22"/>
        </w:rPr>
        <w:t>,</w:t>
      </w:r>
      <w:r w:rsidRPr="007D164B">
        <w:rPr>
          <w:rFonts w:ascii="Calibri" w:hAnsi="Calibri"/>
          <w:sz w:val="22"/>
          <w:szCs w:val="22"/>
        </w:rPr>
        <w:t xml:space="preserve"> nebo používá závadné, případně jiné než objednatelem schválené materiály,</w:t>
      </w:r>
    </w:p>
    <w:p w14:paraId="6FCBD7AB"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opakovaně (dvakrát či vícekrát) nedodrží pokyny objednatele,</w:t>
      </w:r>
    </w:p>
    <w:p w14:paraId="7A1DBCBE"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lastRenderedPageBreak/>
        <w:t xml:space="preserve">zhotovitel jiným způsobem závažně poruší </w:t>
      </w:r>
      <w:r w:rsidR="00AE5435">
        <w:rPr>
          <w:rFonts w:ascii="Calibri" w:hAnsi="Calibri"/>
          <w:sz w:val="22"/>
          <w:szCs w:val="22"/>
        </w:rPr>
        <w:t xml:space="preserve">tuto </w:t>
      </w:r>
      <w:r w:rsidRPr="007D164B">
        <w:rPr>
          <w:rFonts w:ascii="Calibri" w:hAnsi="Calibri"/>
          <w:sz w:val="22"/>
          <w:szCs w:val="22"/>
        </w:rPr>
        <w:t>smlouvu nebo je opakovaně (dvakrát či vícekrát) v prodlení s plněním smluvních povinností,</w:t>
      </w:r>
    </w:p>
    <w:p w14:paraId="61DECE84" w14:textId="77777777" w:rsidR="00D340D2" w:rsidRPr="007D164B" w:rsidRDefault="00D340D2" w:rsidP="00AE2AA3">
      <w:pPr>
        <w:numPr>
          <w:ilvl w:val="0"/>
          <w:numId w:val="15"/>
        </w:numPr>
        <w:tabs>
          <w:tab w:val="clear" w:pos="456"/>
          <w:tab w:val="num" w:pos="-4111"/>
        </w:tabs>
        <w:spacing w:before="120" w:after="120" w:line="240" w:lineRule="atLeast"/>
        <w:ind w:left="993" w:hanging="284"/>
        <w:jc w:val="both"/>
        <w:rPr>
          <w:rFonts w:ascii="Calibri" w:hAnsi="Calibri"/>
          <w:sz w:val="22"/>
          <w:szCs w:val="22"/>
        </w:rPr>
      </w:pPr>
      <w:r w:rsidRPr="007D164B">
        <w:rPr>
          <w:rFonts w:ascii="Calibri" w:hAnsi="Calibri"/>
          <w:sz w:val="22"/>
          <w:szCs w:val="22"/>
        </w:rPr>
        <w:t>u příslušného soudu ohledně majetku zhotovitele bylo zahájeno insolv</w:t>
      </w:r>
      <w:r w:rsidR="008871D7" w:rsidRPr="007D164B">
        <w:rPr>
          <w:rFonts w:ascii="Calibri" w:hAnsi="Calibri"/>
          <w:sz w:val="22"/>
          <w:szCs w:val="22"/>
        </w:rPr>
        <w:t>enční řízení (řízení o</w:t>
      </w:r>
      <w:r w:rsidR="00AE5435">
        <w:rPr>
          <w:rFonts w:ascii="Calibri" w:hAnsi="Calibri"/>
          <w:sz w:val="22"/>
          <w:szCs w:val="22"/>
        </w:rPr>
        <w:t> </w:t>
      </w:r>
      <w:r w:rsidR="008871D7" w:rsidRPr="007D164B">
        <w:rPr>
          <w:rFonts w:ascii="Calibri" w:hAnsi="Calibri"/>
          <w:sz w:val="22"/>
          <w:szCs w:val="22"/>
        </w:rPr>
        <w:t xml:space="preserve">úpadku) a </w:t>
      </w:r>
      <w:r w:rsidRPr="007D164B">
        <w:rPr>
          <w:rFonts w:ascii="Calibri" w:hAnsi="Calibri"/>
          <w:sz w:val="22"/>
          <w:szCs w:val="22"/>
        </w:rPr>
        <w:t>insolvenční návrh byl zamítnut pro nedostatek majetku dlužníka nebo bylo povoleno moratorium. Zhotovitel je povinen tyto skutečnosti objedna</w:t>
      </w:r>
      <w:r w:rsidR="008871D7" w:rsidRPr="007D164B">
        <w:rPr>
          <w:rFonts w:ascii="Calibri" w:hAnsi="Calibri"/>
          <w:sz w:val="22"/>
          <w:szCs w:val="22"/>
        </w:rPr>
        <w:t>teli neprodleně písemně oznámit,</w:t>
      </w:r>
    </w:p>
    <w:p w14:paraId="3BA583C8" w14:textId="77777777" w:rsidR="00D340D2" w:rsidRPr="007D164B" w:rsidRDefault="00D340D2" w:rsidP="00AE2AA3">
      <w:pPr>
        <w:numPr>
          <w:ilvl w:val="0"/>
          <w:numId w:val="15"/>
        </w:numPr>
        <w:tabs>
          <w:tab w:val="clear" w:pos="456"/>
          <w:tab w:val="num" w:pos="-1276"/>
        </w:tabs>
        <w:spacing w:before="120" w:line="240" w:lineRule="atLeast"/>
        <w:ind w:left="993" w:hanging="284"/>
        <w:jc w:val="both"/>
        <w:rPr>
          <w:rFonts w:ascii="Calibri" w:hAnsi="Calibri"/>
          <w:sz w:val="22"/>
          <w:szCs w:val="22"/>
        </w:rPr>
      </w:pPr>
      <w:r w:rsidRPr="007D164B">
        <w:rPr>
          <w:rFonts w:ascii="Calibri" w:hAnsi="Calibri"/>
          <w:sz w:val="22"/>
          <w:szCs w:val="22"/>
        </w:rPr>
        <w:t>zhotovitel vstoupí nebo vstoupil do likvidace; zhotovitel je povinen tuto skutečnost objednateli neprodleně písemně oznámit</w:t>
      </w:r>
      <w:r w:rsidR="00A36113" w:rsidRPr="007D164B">
        <w:rPr>
          <w:rFonts w:ascii="Calibri" w:hAnsi="Calibri"/>
          <w:sz w:val="22"/>
          <w:szCs w:val="22"/>
        </w:rPr>
        <w:t>,</w:t>
      </w:r>
      <w:r w:rsidR="009A21A6" w:rsidRPr="007D164B">
        <w:rPr>
          <w:rFonts w:ascii="Calibri" w:hAnsi="Calibri"/>
          <w:sz w:val="22"/>
          <w:szCs w:val="22"/>
        </w:rPr>
        <w:t xml:space="preserve"> nebo</w:t>
      </w:r>
    </w:p>
    <w:p w14:paraId="57BD63BA" w14:textId="77777777" w:rsidR="00D340D2" w:rsidRPr="007D164B" w:rsidRDefault="00D340D2" w:rsidP="00AE2AA3">
      <w:pPr>
        <w:numPr>
          <w:ilvl w:val="0"/>
          <w:numId w:val="15"/>
        </w:numPr>
        <w:tabs>
          <w:tab w:val="clear" w:pos="456"/>
          <w:tab w:val="num" w:pos="-1276"/>
        </w:tabs>
        <w:spacing w:before="120" w:line="240" w:lineRule="atLeast"/>
        <w:ind w:left="993" w:hanging="284"/>
        <w:jc w:val="both"/>
        <w:rPr>
          <w:rFonts w:ascii="Calibri" w:hAnsi="Calibri"/>
          <w:sz w:val="22"/>
          <w:szCs w:val="22"/>
        </w:rPr>
      </w:pPr>
      <w:r w:rsidRPr="007D164B">
        <w:rPr>
          <w:rFonts w:ascii="Calibri" w:hAnsi="Calibri"/>
          <w:sz w:val="22"/>
          <w:szCs w:val="22"/>
        </w:rPr>
        <w:t>zhotovitel ztratí nebo zničí stavební deník; zhotovitel je povinen tuto skutečnost objedna</w:t>
      </w:r>
      <w:r w:rsidR="00263478" w:rsidRPr="007D164B">
        <w:rPr>
          <w:rFonts w:ascii="Calibri" w:hAnsi="Calibri"/>
          <w:sz w:val="22"/>
          <w:szCs w:val="22"/>
        </w:rPr>
        <w:t>t</w:t>
      </w:r>
      <w:r w:rsidR="003C26C0" w:rsidRPr="007D164B">
        <w:rPr>
          <w:rFonts w:ascii="Calibri" w:hAnsi="Calibri"/>
          <w:sz w:val="22"/>
          <w:szCs w:val="22"/>
        </w:rPr>
        <w:t>eli neprodleně písemně oznámit.</w:t>
      </w:r>
    </w:p>
    <w:p w14:paraId="17A7A8C5" w14:textId="77777777" w:rsidR="00D340D2" w:rsidRPr="007D164B" w:rsidRDefault="00D340D2" w:rsidP="00AE2AA3">
      <w:pPr>
        <w:numPr>
          <w:ilvl w:val="1"/>
          <w:numId w:val="16"/>
        </w:numPr>
        <w:spacing w:before="120" w:after="120" w:line="240" w:lineRule="atLeast"/>
        <w:ind w:left="709" w:hanging="709"/>
        <w:jc w:val="both"/>
        <w:rPr>
          <w:rFonts w:ascii="Calibri" w:hAnsi="Calibri"/>
          <w:sz w:val="22"/>
          <w:szCs w:val="22"/>
        </w:rPr>
      </w:pPr>
      <w:bookmarkStart w:id="17" w:name="_Ref454404538"/>
      <w:r w:rsidRPr="007D164B">
        <w:rPr>
          <w:rFonts w:ascii="Calibri" w:hAnsi="Calibri"/>
          <w:sz w:val="22"/>
          <w:szCs w:val="22"/>
        </w:rPr>
        <w:t xml:space="preserve">Odstoupí-li objednatel od </w:t>
      </w:r>
      <w:r w:rsidR="00AE5435">
        <w:rPr>
          <w:rFonts w:ascii="Calibri" w:hAnsi="Calibri"/>
          <w:sz w:val="22"/>
          <w:szCs w:val="22"/>
        </w:rPr>
        <w:t xml:space="preserve">této </w:t>
      </w:r>
      <w:r w:rsidRPr="007D164B">
        <w:rPr>
          <w:rFonts w:ascii="Calibri" w:hAnsi="Calibri"/>
          <w:sz w:val="22"/>
          <w:szCs w:val="22"/>
        </w:rPr>
        <w:t>smlouvy</w:t>
      </w:r>
      <w:r w:rsidR="00D43592" w:rsidRPr="007D164B">
        <w:rPr>
          <w:rFonts w:ascii="Calibri" w:hAnsi="Calibri"/>
          <w:sz w:val="22"/>
          <w:szCs w:val="22"/>
        </w:rPr>
        <w:t xml:space="preserve"> dle </w:t>
      </w:r>
      <w:r w:rsidR="00362583">
        <w:rPr>
          <w:rFonts w:ascii="Calibri" w:hAnsi="Calibri"/>
          <w:sz w:val="22"/>
          <w:szCs w:val="22"/>
        </w:rPr>
        <w:t>odst.</w:t>
      </w:r>
      <w:r w:rsidR="00AE5435">
        <w:rPr>
          <w:rFonts w:ascii="Calibri" w:hAnsi="Calibri"/>
          <w:sz w:val="22"/>
          <w:szCs w:val="22"/>
        </w:rPr>
        <w:t xml:space="preserve"> 15.1 a 15.2</w:t>
      </w:r>
      <w:r w:rsidR="00362583">
        <w:rPr>
          <w:rFonts w:ascii="Calibri" w:hAnsi="Calibri"/>
          <w:sz w:val="22"/>
          <w:szCs w:val="22"/>
        </w:rPr>
        <w:t xml:space="preserve"> tohoto článku</w:t>
      </w:r>
      <w:r w:rsidRPr="007D164B">
        <w:rPr>
          <w:rFonts w:ascii="Calibri" w:hAnsi="Calibri"/>
          <w:sz w:val="22"/>
          <w:szCs w:val="22"/>
        </w:rPr>
        <w:t>, nevznikne zhotoviteli nárok na náhradu škody.</w:t>
      </w:r>
      <w:bookmarkEnd w:id="17"/>
    </w:p>
    <w:p w14:paraId="16024B03" w14:textId="77777777" w:rsidR="00D43592" w:rsidRDefault="00D340D2" w:rsidP="00F5141C">
      <w:pPr>
        <w:numPr>
          <w:ilvl w:val="1"/>
          <w:numId w:val="16"/>
        </w:numPr>
        <w:spacing w:after="120" w:line="240" w:lineRule="atLeast"/>
        <w:ind w:left="709" w:hanging="709"/>
        <w:jc w:val="both"/>
        <w:rPr>
          <w:rFonts w:ascii="Calibri" w:hAnsi="Calibri"/>
          <w:sz w:val="22"/>
          <w:szCs w:val="22"/>
        </w:rPr>
      </w:pPr>
      <w:bookmarkStart w:id="18" w:name="_Ref454404641"/>
      <w:r w:rsidRPr="007D164B">
        <w:rPr>
          <w:rFonts w:ascii="Calibri" w:hAnsi="Calibri"/>
          <w:sz w:val="22"/>
          <w:szCs w:val="22"/>
        </w:rPr>
        <w:t xml:space="preserve">Smluvní strany se dohodly, že v případě zániku smlouvy </w:t>
      </w:r>
      <w:r w:rsidR="00263478" w:rsidRPr="007D164B">
        <w:rPr>
          <w:rFonts w:ascii="Calibri" w:hAnsi="Calibri"/>
          <w:sz w:val="22"/>
          <w:szCs w:val="22"/>
        </w:rPr>
        <w:t xml:space="preserve">odstoupením od smlouvy podle </w:t>
      </w:r>
      <w:r w:rsidR="00362583">
        <w:rPr>
          <w:rFonts w:ascii="Calibri" w:hAnsi="Calibri"/>
          <w:sz w:val="22"/>
          <w:szCs w:val="22"/>
        </w:rPr>
        <w:t>tohoto článku</w:t>
      </w:r>
      <w:r w:rsidR="00263478" w:rsidRPr="007D164B">
        <w:rPr>
          <w:rFonts w:ascii="Calibri" w:hAnsi="Calibri"/>
          <w:sz w:val="22"/>
          <w:szCs w:val="22"/>
        </w:rPr>
        <w:t xml:space="preserve"> tato </w:t>
      </w:r>
      <w:r w:rsidRPr="007D164B">
        <w:rPr>
          <w:rFonts w:ascii="Calibri" w:hAnsi="Calibri"/>
          <w:sz w:val="22"/>
          <w:szCs w:val="22"/>
        </w:rPr>
        <w:t xml:space="preserve">smlouva zaniká ex nunc, tzn. že práva a povinnosti smluvních stran vzniklé do zániku </w:t>
      </w:r>
      <w:r w:rsidR="00AE5435">
        <w:rPr>
          <w:rFonts w:ascii="Calibri" w:hAnsi="Calibri"/>
          <w:sz w:val="22"/>
          <w:szCs w:val="22"/>
        </w:rPr>
        <w:t xml:space="preserve">této </w:t>
      </w:r>
      <w:r w:rsidRPr="007D164B">
        <w:rPr>
          <w:rFonts w:ascii="Calibri" w:hAnsi="Calibri"/>
          <w:sz w:val="22"/>
          <w:szCs w:val="22"/>
        </w:rPr>
        <w:t>smlouvy, zejména práva objednatele k</w:t>
      </w:r>
      <w:r w:rsidR="00465032" w:rsidRPr="007D164B">
        <w:rPr>
          <w:rFonts w:ascii="Calibri" w:hAnsi="Calibri"/>
          <w:sz w:val="22"/>
          <w:szCs w:val="22"/>
        </w:rPr>
        <w:t> </w:t>
      </w:r>
      <w:r w:rsidRPr="007D164B">
        <w:rPr>
          <w:rFonts w:ascii="Calibri" w:hAnsi="Calibri"/>
          <w:sz w:val="22"/>
          <w:szCs w:val="22"/>
        </w:rPr>
        <w:t>dílu, zůstávají nedotčeny.</w:t>
      </w:r>
      <w:bookmarkEnd w:id="18"/>
    </w:p>
    <w:p w14:paraId="71046377" w14:textId="77777777" w:rsidR="0043638B" w:rsidRPr="007D164B" w:rsidRDefault="0043638B" w:rsidP="002916FB">
      <w:pPr>
        <w:spacing w:line="240" w:lineRule="atLeast"/>
        <w:jc w:val="both"/>
        <w:rPr>
          <w:rFonts w:ascii="Calibri" w:hAnsi="Calibri"/>
          <w:sz w:val="22"/>
          <w:szCs w:val="22"/>
        </w:rPr>
      </w:pPr>
    </w:p>
    <w:p w14:paraId="5068C0F8" w14:textId="77777777" w:rsidR="0043638B" w:rsidRPr="007D164B" w:rsidRDefault="0043638B" w:rsidP="0043638B">
      <w:pPr>
        <w:jc w:val="center"/>
        <w:rPr>
          <w:rFonts w:ascii="Calibri" w:hAnsi="Calibri"/>
          <w:b/>
          <w:bCs/>
          <w:sz w:val="22"/>
          <w:szCs w:val="22"/>
        </w:rPr>
      </w:pPr>
      <w:r w:rsidRPr="007D164B">
        <w:rPr>
          <w:rFonts w:ascii="Calibri" w:hAnsi="Calibri"/>
          <w:b/>
          <w:bCs/>
          <w:sz w:val="22"/>
          <w:szCs w:val="22"/>
        </w:rPr>
        <w:t>Čl. XVI.</w:t>
      </w:r>
    </w:p>
    <w:p w14:paraId="5DBFC3EE" w14:textId="77777777" w:rsidR="0043638B" w:rsidRPr="007D164B" w:rsidRDefault="0043638B" w:rsidP="00DB013B">
      <w:pPr>
        <w:spacing w:after="120"/>
        <w:jc w:val="center"/>
        <w:rPr>
          <w:rFonts w:ascii="Calibri" w:hAnsi="Calibri"/>
          <w:b/>
          <w:bCs/>
          <w:sz w:val="22"/>
          <w:szCs w:val="22"/>
        </w:rPr>
      </w:pPr>
      <w:r w:rsidRPr="007D164B">
        <w:rPr>
          <w:rFonts w:ascii="Calibri" w:hAnsi="Calibri"/>
          <w:b/>
          <w:bCs/>
          <w:sz w:val="22"/>
          <w:szCs w:val="22"/>
        </w:rPr>
        <w:t xml:space="preserve">TECHNICKÝ DOZOR </w:t>
      </w:r>
      <w:r w:rsidR="004A1288">
        <w:rPr>
          <w:rFonts w:ascii="Calibri" w:hAnsi="Calibri"/>
          <w:b/>
          <w:bCs/>
          <w:sz w:val="22"/>
          <w:szCs w:val="22"/>
        </w:rPr>
        <w:t>STAVEBNÍKA</w:t>
      </w:r>
      <w:r w:rsidRPr="007D164B">
        <w:rPr>
          <w:rFonts w:ascii="Calibri" w:hAnsi="Calibri"/>
          <w:b/>
          <w:bCs/>
          <w:sz w:val="22"/>
          <w:szCs w:val="22"/>
        </w:rPr>
        <w:t xml:space="preserve">, KOORDINÁTOR BOZP </w:t>
      </w:r>
      <w:r w:rsidR="00051DC6" w:rsidRPr="007D164B">
        <w:rPr>
          <w:rFonts w:ascii="Calibri" w:hAnsi="Calibri"/>
          <w:b/>
          <w:bCs/>
          <w:sz w:val="22"/>
          <w:szCs w:val="22"/>
        </w:rPr>
        <w:t>A STAVBYVEDOUCÍ</w:t>
      </w:r>
    </w:p>
    <w:p w14:paraId="20CC7980"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určí nejpozději ke dni předání staveniště subjekt pověřený funkcí technického dozoru </w:t>
      </w:r>
      <w:r w:rsidR="004F1E3A">
        <w:rPr>
          <w:rFonts w:ascii="Calibri" w:hAnsi="Calibri"/>
          <w:sz w:val="22"/>
          <w:szCs w:val="22"/>
        </w:rPr>
        <w:t>stavebníka</w:t>
      </w:r>
      <w:r w:rsidRPr="007D164B">
        <w:rPr>
          <w:rFonts w:ascii="Calibri" w:hAnsi="Calibri"/>
          <w:sz w:val="22"/>
          <w:szCs w:val="22"/>
        </w:rPr>
        <w:t xml:space="preserve"> a funkcí koordinátora bezpečnosti a ochrany zdraví při práci.</w:t>
      </w:r>
    </w:p>
    <w:p w14:paraId="5F5DD686"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vykonává na stavbě kontrolu prostřednictvím technického dozoru </w:t>
      </w:r>
      <w:r w:rsidR="004F1E3A">
        <w:rPr>
          <w:rFonts w:ascii="Calibri" w:hAnsi="Calibri"/>
          <w:sz w:val="22"/>
          <w:szCs w:val="22"/>
        </w:rPr>
        <w:t>stavebníka</w:t>
      </w:r>
      <w:r w:rsidRPr="007D164B">
        <w:rPr>
          <w:rFonts w:ascii="Calibri" w:hAnsi="Calibri"/>
          <w:sz w:val="22"/>
          <w:szCs w:val="22"/>
        </w:rPr>
        <w:t xml:space="preserve">, který zejména sleduje, zda práce jsou realizovány dle </w:t>
      </w:r>
      <w:r w:rsidR="004F1E3A">
        <w:rPr>
          <w:rFonts w:ascii="Calibri" w:hAnsi="Calibri"/>
          <w:sz w:val="22"/>
          <w:szCs w:val="22"/>
        </w:rPr>
        <w:t>projektové</w:t>
      </w:r>
      <w:r w:rsidRPr="007D164B">
        <w:rPr>
          <w:rFonts w:ascii="Calibri" w:hAnsi="Calibri"/>
          <w:sz w:val="22"/>
          <w:szCs w:val="22"/>
        </w:rPr>
        <w:t xml:space="preserve"> dokumentace, dalších relevantních předpisů a smluvních podmínek a jsou v souladu s obecně závaznými právními předpisy, hygienickými normami, ČSN a rozhodnutími veřejnoprávních orgánů.</w:t>
      </w:r>
    </w:p>
    <w:p w14:paraId="2DFBC745"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je oprávněn na osobu pověřenou výkonem technického dozoru </w:t>
      </w:r>
      <w:r w:rsidR="004F1E3A">
        <w:rPr>
          <w:rFonts w:ascii="Calibri" w:hAnsi="Calibri"/>
          <w:sz w:val="22"/>
          <w:szCs w:val="22"/>
        </w:rPr>
        <w:t>stavebníka</w:t>
      </w:r>
      <w:r w:rsidRPr="007D164B">
        <w:rPr>
          <w:rFonts w:ascii="Calibri" w:hAnsi="Calibri"/>
          <w:sz w:val="22"/>
          <w:szCs w:val="22"/>
        </w:rPr>
        <w:t xml:space="preserve"> delegovat kteroukoliv ze svých pravomocí</w:t>
      </w:r>
      <w:r w:rsidR="004F1E3A">
        <w:rPr>
          <w:rFonts w:ascii="Calibri" w:hAnsi="Calibri"/>
          <w:sz w:val="22"/>
          <w:szCs w:val="22"/>
        </w:rPr>
        <w:t xml:space="preserve"> s výjimkou uzavírání dodatků k této smlouvě</w:t>
      </w:r>
      <w:r w:rsidRPr="007D164B">
        <w:rPr>
          <w:rFonts w:ascii="Calibri" w:hAnsi="Calibri"/>
          <w:sz w:val="22"/>
          <w:szCs w:val="22"/>
        </w:rPr>
        <w:t>.</w:t>
      </w:r>
    </w:p>
    <w:p w14:paraId="2F186DD2"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stavebníka</w:t>
      </w:r>
      <w:r w:rsidRPr="007D164B">
        <w:rPr>
          <w:rFonts w:ascii="Calibri" w:hAnsi="Calibri"/>
          <w:sz w:val="22"/>
          <w:szCs w:val="22"/>
        </w:rPr>
        <w:t xml:space="preserve"> je zejména oprávněn činit zápisy do stavebního deníku, upozorňovat na</w:t>
      </w:r>
      <w:r w:rsidR="004F1E3A">
        <w:rPr>
          <w:rFonts w:ascii="Calibri" w:hAnsi="Calibri"/>
          <w:sz w:val="22"/>
          <w:szCs w:val="22"/>
        </w:rPr>
        <w:t> </w:t>
      </w:r>
      <w:r w:rsidRPr="007D164B">
        <w:rPr>
          <w:rFonts w:ascii="Calibri" w:hAnsi="Calibri"/>
          <w:sz w:val="22"/>
          <w:szCs w:val="22"/>
        </w:rPr>
        <w:t>nedostatky</w:t>
      </w:r>
      <w:r w:rsidR="004F1E3A">
        <w:rPr>
          <w:rFonts w:ascii="Calibri" w:hAnsi="Calibri"/>
          <w:sz w:val="22"/>
          <w:szCs w:val="22"/>
        </w:rPr>
        <w:t xml:space="preserve"> a</w:t>
      </w:r>
      <w:r w:rsidRPr="007D164B">
        <w:rPr>
          <w:rFonts w:ascii="Calibri" w:hAnsi="Calibri"/>
          <w:sz w:val="22"/>
          <w:szCs w:val="22"/>
        </w:rPr>
        <w:t xml:space="preserve"> udělovat zhotoviteli pokyny.</w:t>
      </w:r>
    </w:p>
    <w:p w14:paraId="5739DD44"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 xml:space="preserve">stavebníka </w:t>
      </w:r>
      <w:r w:rsidRPr="007D164B">
        <w:rPr>
          <w:rFonts w:ascii="Calibri" w:hAnsi="Calibri"/>
          <w:sz w:val="22"/>
          <w:szCs w:val="22"/>
        </w:rPr>
        <w:t xml:space="preserve">je oprávněn nařídit zhotoviteli přerušení prací zhotovitele v případě, že je ohrožena bezpečnost realizace díla, život nebo zdraví osob pohybujících se na stavbě nebo hrozí-li nebezpečí škody na majetku objednatele či třetích osob. O této skutečnosti pak technický dozor </w:t>
      </w:r>
      <w:r w:rsidR="004F1E3A">
        <w:rPr>
          <w:rFonts w:ascii="Calibri" w:hAnsi="Calibri"/>
          <w:sz w:val="22"/>
          <w:szCs w:val="22"/>
        </w:rPr>
        <w:t>stavebníka</w:t>
      </w:r>
      <w:r w:rsidRPr="007D164B">
        <w:rPr>
          <w:rFonts w:ascii="Calibri" w:hAnsi="Calibri"/>
          <w:sz w:val="22"/>
          <w:szCs w:val="22"/>
        </w:rPr>
        <w:t xml:space="preserve"> sepíše zápis do stavebního deníku.</w:t>
      </w:r>
    </w:p>
    <w:p w14:paraId="61EA5A95"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 xml:space="preserve">stavebníka </w:t>
      </w:r>
      <w:r w:rsidRPr="007D164B">
        <w:rPr>
          <w:rFonts w:ascii="Calibri" w:hAnsi="Calibri"/>
          <w:sz w:val="22"/>
          <w:szCs w:val="22"/>
        </w:rPr>
        <w:t xml:space="preserve">je dále oprávněn přerušit práce taktéž, pokud zjistí, že zhotovitel provádí dílo v rozporu se sjednanou kvalitou nebo je v prodlení s dodávkou díla či používá nevhodné materiály.  I v tomto případě učiní technický dozor </w:t>
      </w:r>
      <w:r w:rsidR="004F1E3A">
        <w:rPr>
          <w:rFonts w:ascii="Calibri" w:hAnsi="Calibri"/>
          <w:sz w:val="22"/>
          <w:szCs w:val="22"/>
        </w:rPr>
        <w:t xml:space="preserve">stavebníka </w:t>
      </w:r>
      <w:r w:rsidRPr="007D164B">
        <w:rPr>
          <w:rFonts w:ascii="Calibri" w:hAnsi="Calibri"/>
          <w:sz w:val="22"/>
          <w:szCs w:val="22"/>
        </w:rPr>
        <w:t>o těchto skutečnostech zápis do stavebního deníku, v němž mimo jiné uvede i lhůtu a návrh na odstranění zjištěných nedostatků. V případě, že zhotovitel v určené lhůtě zjištěné nedostatky neodstraní, je objednatel oprávněn tyto odstranit na náklady zhotovitele sám s tím, že vzniklé náklady započte na svou povinnost k úhradě ceny díla zhotoviteli anebo je objednatel oprávněn od této smlouvy odstoupit.</w:t>
      </w:r>
    </w:p>
    <w:p w14:paraId="76A20102"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Kontrolní dny budou stanoveny dohodou smluvních stran na základě časového postupu provádění díla. Kontrolní dny mohou být rovněž iniciovány kteroukoli smluvní stranou, přičemž druhá strana je povinna dohodnout se s iniciující stranou na termínu kontrolního dnu bezodkladně.</w:t>
      </w:r>
    </w:p>
    <w:p w14:paraId="400DA5BC"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Zhotovitel je povinen účastnit se kontrolních dnů během doby realizace svých výkonů, resp. je povinen zajistit účast svých zástupců v náležitém rozsahu.</w:t>
      </w:r>
    </w:p>
    <w:p w14:paraId="669BE873" w14:textId="77777777" w:rsidR="00051DC6" w:rsidRPr="007D164B" w:rsidRDefault="00051DC6"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Stavbyvedoucím, pověřeným vedením díla, zhotovitel jmenoval ……………………, tel.: …………………,</w:t>
      </w:r>
      <w:r w:rsidR="004F1E3A">
        <w:rPr>
          <w:rFonts w:ascii="Calibri" w:hAnsi="Calibri"/>
          <w:sz w:val="22"/>
          <w:szCs w:val="22"/>
        </w:rPr>
        <w:t xml:space="preserve"> </w:t>
      </w:r>
      <w:r w:rsidRPr="007D164B">
        <w:rPr>
          <w:rFonts w:ascii="Calibri" w:hAnsi="Calibri"/>
          <w:sz w:val="22"/>
          <w:szCs w:val="22"/>
        </w:rPr>
        <w:t xml:space="preserve">e-mail: ………………………, který je oprávněn ke všem úkonům týkajícím se realizace díla, k vystavování platebních dokladů aj. s výjimkou změn této smlouvy. Zhotovitel prohlašuje, že jím vybraná osoba </w:t>
      </w:r>
      <w:r w:rsidRPr="007D164B">
        <w:rPr>
          <w:rFonts w:ascii="Calibri" w:hAnsi="Calibri"/>
          <w:sz w:val="22"/>
          <w:szCs w:val="22"/>
        </w:rPr>
        <w:lastRenderedPageBreak/>
        <w:t>je plně odborně způsobilá a že má veškerá potřebná oprávnění a autorizace nezbytné k výkonu činnosti stavbyvedoucího.</w:t>
      </w:r>
    </w:p>
    <w:p w14:paraId="063164BD" w14:textId="77777777" w:rsidR="0043638B" w:rsidRDefault="0043638B" w:rsidP="008D7813">
      <w:pPr>
        <w:spacing w:line="240" w:lineRule="atLeast"/>
        <w:jc w:val="both"/>
        <w:rPr>
          <w:rFonts w:ascii="Calibri" w:hAnsi="Calibri"/>
          <w:sz w:val="22"/>
          <w:szCs w:val="22"/>
        </w:rPr>
      </w:pPr>
    </w:p>
    <w:p w14:paraId="2FF25BC9" w14:textId="77777777" w:rsidR="0043638B" w:rsidRPr="007D164B" w:rsidRDefault="0043638B" w:rsidP="00051DC6">
      <w:pPr>
        <w:pStyle w:val="Prosttext"/>
        <w:jc w:val="center"/>
        <w:rPr>
          <w:rFonts w:ascii="Calibri" w:eastAsia="MS Mincho" w:hAnsi="Calibri"/>
          <w:b/>
          <w:bCs/>
          <w:sz w:val="22"/>
          <w:szCs w:val="22"/>
        </w:rPr>
      </w:pPr>
      <w:r w:rsidRPr="007D164B">
        <w:rPr>
          <w:rFonts w:ascii="Calibri" w:eastAsia="MS Mincho" w:hAnsi="Calibri"/>
          <w:b/>
          <w:bCs/>
          <w:sz w:val="22"/>
          <w:szCs w:val="22"/>
        </w:rPr>
        <w:t>Čl. XVII.</w:t>
      </w:r>
    </w:p>
    <w:p w14:paraId="7FB7FF8A" w14:textId="77777777" w:rsidR="0043638B" w:rsidRPr="007D164B" w:rsidRDefault="0043638B" w:rsidP="00051DC6">
      <w:pPr>
        <w:pStyle w:val="Prosttext"/>
        <w:spacing w:after="120"/>
        <w:jc w:val="center"/>
        <w:rPr>
          <w:rFonts w:ascii="Calibri" w:eastAsia="MS Mincho" w:hAnsi="Calibri"/>
          <w:b/>
          <w:bCs/>
          <w:sz w:val="22"/>
          <w:szCs w:val="22"/>
        </w:rPr>
      </w:pPr>
      <w:r w:rsidRPr="007D164B">
        <w:rPr>
          <w:rFonts w:ascii="Calibri" w:eastAsia="MS Mincho" w:hAnsi="Calibri"/>
          <w:b/>
          <w:bCs/>
          <w:sz w:val="22"/>
          <w:szCs w:val="22"/>
        </w:rPr>
        <w:t>STAVEBNÍ DENÍK</w:t>
      </w:r>
    </w:p>
    <w:p w14:paraId="50D342F3" w14:textId="77777777" w:rsidR="00051DC6" w:rsidRPr="007D164B" w:rsidRDefault="00051DC6" w:rsidP="003E6A3D">
      <w:pPr>
        <w:numPr>
          <w:ilvl w:val="1"/>
          <w:numId w:val="25"/>
        </w:numPr>
        <w:spacing w:after="120" w:line="240" w:lineRule="atLeast"/>
        <w:ind w:left="709" w:hanging="709"/>
        <w:jc w:val="both"/>
        <w:rPr>
          <w:rFonts w:ascii="Calibri" w:hAnsi="Calibri"/>
          <w:sz w:val="22"/>
          <w:szCs w:val="22"/>
        </w:rPr>
      </w:pPr>
      <w:r w:rsidRPr="007D164B">
        <w:rPr>
          <w:rFonts w:ascii="Calibri" w:hAnsi="Calibri"/>
          <w:sz w:val="22"/>
          <w:szCs w:val="22"/>
        </w:rPr>
        <w:t xml:space="preserve">V den předání a převzetí staveniště zhotovitelem zahájí vedení stavebního deníku (dále jen </w:t>
      </w:r>
      <w:r w:rsidR="003E6A3D">
        <w:rPr>
          <w:rFonts w:ascii="Calibri" w:hAnsi="Calibri"/>
          <w:sz w:val="22"/>
          <w:szCs w:val="22"/>
        </w:rPr>
        <w:t>„</w:t>
      </w:r>
      <w:r w:rsidRPr="007D164B">
        <w:rPr>
          <w:rFonts w:ascii="Calibri" w:hAnsi="Calibri"/>
          <w:b/>
          <w:sz w:val="22"/>
          <w:szCs w:val="22"/>
        </w:rPr>
        <w:t>SD</w:t>
      </w:r>
      <w:r w:rsidR="003E6A3D">
        <w:rPr>
          <w:rFonts w:ascii="Calibri" w:hAnsi="Calibri"/>
          <w:sz w:val="22"/>
          <w:szCs w:val="22"/>
        </w:rPr>
        <w:t>“</w:t>
      </w:r>
      <w:r w:rsidRPr="007D164B">
        <w:rPr>
          <w:rFonts w:ascii="Calibri" w:hAnsi="Calibri"/>
          <w:sz w:val="22"/>
          <w:szCs w:val="22"/>
        </w:rPr>
        <w:t>), který musí být kdykoli přístupný na stavbě. Do tohoto SD budou zapisovány všechny údaje nezbytné pro posouzení kvality prováděných prací, všechny údaje nezbytné pro rozhodování veřejnoprávních orgánů a všechny údaje mající vliv na celý průběh stavby tak,</w:t>
      </w:r>
      <w:r w:rsidR="00A9628F">
        <w:rPr>
          <w:rFonts w:ascii="Calibri" w:hAnsi="Calibri"/>
          <w:sz w:val="22"/>
          <w:szCs w:val="22"/>
        </w:rPr>
        <w:t xml:space="preserve"> </w:t>
      </w:r>
      <w:r w:rsidRPr="007D164B">
        <w:rPr>
          <w:rFonts w:ascii="Calibri" w:hAnsi="Calibri"/>
          <w:sz w:val="22"/>
          <w:szCs w:val="22"/>
        </w:rPr>
        <w:t xml:space="preserve">jak to odpovídá ustanovením této smlouvy a požadavkům stanoveným právními předpisy, počínaje zápisem o předání a převzetí staveniště. Stavební deník bude uložen tak, aby byl vždy přístupný. Zápisy učiněné do SD potvrdí druhá smluvní strana vždy nejpozději do </w:t>
      </w:r>
      <w:r w:rsidR="0037405A">
        <w:rPr>
          <w:rFonts w:ascii="Calibri" w:hAnsi="Calibri"/>
          <w:sz w:val="22"/>
          <w:szCs w:val="22"/>
        </w:rPr>
        <w:t>5</w:t>
      </w:r>
      <w:r w:rsidRPr="007D164B">
        <w:rPr>
          <w:rFonts w:ascii="Calibri" w:hAnsi="Calibri"/>
          <w:sz w:val="22"/>
          <w:szCs w:val="22"/>
        </w:rPr>
        <w:t xml:space="preserve"> pracovních dnů po prokazatelném vyzvání nebo vyznačí své námitky. V opačném případě bude platit domněnka, že s obsahem zápisu souhlasí. Povinnost vést stavební deník končí dnem předání a převzetí díla. Archivační lhůta SD činí 10 let.</w:t>
      </w:r>
    </w:p>
    <w:p w14:paraId="53BC3AD2" w14:textId="77777777" w:rsidR="002C205B" w:rsidRDefault="00051DC6" w:rsidP="003E6A3D">
      <w:pPr>
        <w:numPr>
          <w:ilvl w:val="1"/>
          <w:numId w:val="25"/>
        </w:numPr>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vyzvat objednatele zápisem ve stavebním deníku objednatele k účasti na předepsaných nebo dohodnutých zkouškách, a to nejméně </w:t>
      </w:r>
      <w:r w:rsidR="0037405A">
        <w:rPr>
          <w:rFonts w:ascii="Calibri" w:hAnsi="Calibri"/>
          <w:sz w:val="22"/>
          <w:szCs w:val="22"/>
        </w:rPr>
        <w:t>3</w:t>
      </w:r>
      <w:r w:rsidRPr="007D164B">
        <w:rPr>
          <w:rFonts w:ascii="Calibri" w:hAnsi="Calibri"/>
          <w:sz w:val="22"/>
          <w:szCs w:val="22"/>
        </w:rPr>
        <w:t xml:space="preserve"> pracovní dny předem.</w:t>
      </w:r>
    </w:p>
    <w:p w14:paraId="77295C42" w14:textId="77777777" w:rsidR="004D123E" w:rsidRDefault="004D123E" w:rsidP="004D123E">
      <w:pPr>
        <w:spacing w:after="120" w:line="240" w:lineRule="atLeast"/>
        <w:jc w:val="both"/>
        <w:rPr>
          <w:rFonts w:ascii="Calibri" w:hAnsi="Calibri"/>
          <w:sz w:val="22"/>
          <w:szCs w:val="22"/>
        </w:rPr>
      </w:pPr>
    </w:p>
    <w:p w14:paraId="08C5453E" w14:textId="77777777" w:rsidR="00051DC6" w:rsidRDefault="002C205B" w:rsidP="004D123E">
      <w:pPr>
        <w:spacing w:line="240" w:lineRule="atLeast"/>
        <w:jc w:val="center"/>
        <w:rPr>
          <w:rFonts w:ascii="Calibri" w:eastAsia="MS Mincho" w:hAnsi="Calibri"/>
          <w:b/>
          <w:bCs/>
          <w:sz w:val="22"/>
          <w:szCs w:val="22"/>
        </w:rPr>
      </w:pPr>
      <w:r w:rsidRPr="007D164B">
        <w:rPr>
          <w:rFonts w:ascii="Calibri" w:eastAsia="MS Mincho" w:hAnsi="Calibri"/>
          <w:b/>
          <w:bCs/>
          <w:sz w:val="22"/>
          <w:szCs w:val="22"/>
        </w:rPr>
        <w:t>Čl. XVIII</w:t>
      </w:r>
      <w:r>
        <w:rPr>
          <w:rFonts w:ascii="Calibri" w:eastAsia="MS Mincho" w:hAnsi="Calibri"/>
          <w:b/>
          <w:bCs/>
          <w:sz w:val="22"/>
          <w:szCs w:val="22"/>
        </w:rPr>
        <w:t>.</w:t>
      </w:r>
    </w:p>
    <w:p w14:paraId="12FE1958" w14:textId="77777777" w:rsidR="002C205B" w:rsidRDefault="002C205B" w:rsidP="002C205B">
      <w:pPr>
        <w:spacing w:after="120" w:line="240" w:lineRule="atLeast"/>
        <w:jc w:val="center"/>
        <w:rPr>
          <w:rFonts w:ascii="Calibri" w:eastAsia="MS Mincho" w:hAnsi="Calibri"/>
          <w:b/>
          <w:bCs/>
          <w:sz w:val="22"/>
          <w:szCs w:val="22"/>
        </w:rPr>
      </w:pPr>
      <w:r>
        <w:rPr>
          <w:rFonts w:ascii="Calibri" w:eastAsia="MS Mincho" w:hAnsi="Calibri"/>
          <w:b/>
          <w:bCs/>
          <w:sz w:val="22"/>
          <w:szCs w:val="22"/>
        </w:rPr>
        <w:t>POJIŠTĚNÍ ODPOVĚDNOSTI ZA ŠKODU</w:t>
      </w:r>
    </w:p>
    <w:p w14:paraId="391EF2D3" w14:textId="77777777" w:rsidR="002C205B" w:rsidRPr="00DC43B9" w:rsidRDefault="002C205B" w:rsidP="0022181E">
      <w:pPr>
        <w:numPr>
          <w:ilvl w:val="0"/>
          <w:numId w:val="27"/>
        </w:numPr>
        <w:spacing w:after="120" w:line="240" w:lineRule="atLeast"/>
        <w:ind w:hanging="720"/>
        <w:jc w:val="both"/>
        <w:rPr>
          <w:rFonts w:ascii="Calibri" w:hAnsi="Calibri"/>
          <w:sz w:val="22"/>
          <w:szCs w:val="22"/>
        </w:rPr>
      </w:pPr>
      <w:r>
        <w:rPr>
          <w:rFonts w:ascii="Calibri" w:hAnsi="Calibri"/>
          <w:sz w:val="22"/>
          <w:szCs w:val="22"/>
        </w:rPr>
        <w:t xml:space="preserve">Zhotovitel je povinen před podpisem této smlouvy předložit pojistnou smlouvu o pojištění odpovědnosti za škodu způsobenou v souvislosti s plněním </w:t>
      </w:r>
      <w:r w:rsidR="004D123E">
        <w:rPr>
          <w:rFonts w:ascii="Calibri" w:hAnsi="Calibri"/>
          <w:sz w:val="22"/>
          <w:szCs w:val="22"/>
        </w:rPr>
        <w:t xml:space="preserve">této smlouvy, přičemž limit pojistného plnění bude činit </w:t>
      </w:r>
      <w:r w:rsidR="004D123E" w:rsidRPr="00DC43B9">
        <w:rPr>
          <w:rFonts w:ascii="Calibri" w:hAnsi="Calibri"/>
          <w:sz w:val="22"/>
          <w:szCs w:val="22"/>
        </w:rPr>
        <w:t>minimálně 1.000.000 Kč.</w:t>
      </w:r>
    </w:p>
    <w:p w14:paraId="735668C8" w14:textId="77777777" w:rsidR="004D123E" w:rsidRPr="0037405A" w:rsidRDefault="0022181E" w:rsidP="0037405A">
      <w:pPr>
        <w:numPr>
          <w:ilvl w:val="0"/>
          <w:numId w:val="27"/>
        </w:numPr>
        <w:spacing w:after="120" w:line="240" w:lineRule="atLeast"/>
        <w:ind w:hanging="720"/>
        <w:jc w:val="both"/>
        <w:rPr>
          <w:rFonts w:ascii="Calibri" w:hAnsi="Calibri"/>
          <w:sz w:val="22"/>
          <w:szCs w:val="22"/>
        </w:rPr>
      </w:pPr>
      <w:r w:rsidRPr="0022181E">
        <w:rPr>
          <w:rFonts w:ascii="Calibri" w:hAnsi="Calibri"/>
          <w:sz w:val="22"/>
          <w:szCs w:val="22"/>
        </w:rPr>
        <w:t xml:space="preserve">Zhotovitel je povinen udržovat pojistnou smlouvu dle </w:t>
      </w:r>
      <w:r>
        <w:rPr>
          <w:rFonts w:ascii="Calibri" w:hAnsi="Calibri"/>
          <w:sz w:val="22"/>
          <w:szCs w:val="22"/>
        </w:rPr>
        <w:t>předchozího</w:t>
      </w:r>
      <w:r w:rsidRPr="0022181E">
        <w:rPr>
          <w:rFonts w:ascii="Calibri" w:hAnsi="Calibri"/>
          <w:sz w:val="22"/>
          <w:szCs w:val="22"/>
        </w:rPr>
        <w:t xml:space="preserve"> odstavce v platnosti po celou dobu plnění dle této smlouvy </w:t>
      </w:r>
      <w:bookmarkStart w:id="19" w:name="_Hlk523141391"/>
      <w:r w:rsidRPr="0022181E">
        <w:rPr>
          <w:rFonts w:ascii="Calibri" w:hAnsi="Calibri"/>
          <w:sz w:val="22"/>
          <w:szCs w:val="22"/>
        </w:rPr>
        <w:t>a do druhého pracovního dne od vyzvání objednatelem je povinen ji předložit k nahlédnutí objednateli</w:t>
      </w:r>
      <w:bookmarkEnd w:id="19"/>
      <w:r w:rsidR="004D123E">
        <w:rPr>
          <w:rFonts w:ascii="Calibri" w:hAnsi="Calibri"/>
          <w:sz w:val="22"/>
          <w:szCs w:val="22"/>
        </w:rPr>
        <w:t>.</w:t>
      </w:r>
    </w:p>
    <w:p w14:paraId="54FEC295" w14:textId="77777777" w:rsidR="008669B7" w:rsidRPr="007D164B" w:rsidRDefault="008669B7" w:rsidP="00C31FD2">
      <w:pPr>
        <w:pStyle w:val="Prosttext"/>
        <w:jc w:val="both"/>
        <w:rPr>
          <w:rFonts w:ascii="Calibri" w:eastAsia="MS Mincho" w:hAnsi="Calibri"/>
          <w:sz w:val="22"/>
          <w:szCs w:val="22"/>
        </w:rPr>
      </w:pPr>
    </w:p>
    <w:p w14:paraId="4C7BA6C5" w14:textId="77777777" w:rsidR="00A751EB" w:rsidRPr="007D164B" w:rsidRDefault="00A751EB" w:rsidP="00A751EB">
      <w:pPr>
        <w:pStyle w:val="Prosttext"/>
        <w:jc w:val="center"/>
        <w:rPr>
          <w:rFonts w:ascii="Calibri" w:eastAsia="MS Mincho" w:hAnsi="Calibri"/>
          <w:b/>
          <w:bCs/>
          <w:sz w:val="22"/>
          <w:szCs w:val="22"/>
        </w:rPr>
      </w:pPr>
      <w:r w:rsidRPr="007D164B">
        <w:rPr>
          <w:rFonts w:ascii="Calibri" w:eastAsia="MS Mincho" w:hAnsi="Calibri"/>
          <w:b/>
          <w:bCs/>
          <w:sz w:val="22"/>
          <w:szCs w:val="22"/>
        </w:rPr>
        <w:t>Čl. X</w:t>
      </w:r>
      <w:r w:rsidR="0043638B" w:rsidRPr="007D164B">
        <w:rPr>
          <w:rFonts w:ascii="Calibri" w:eastAsia="MS Mincho" w:hAnsi="Calibri"/>
          <w:b/>
          <w:bCs/>
          <w:sz w:val="22"/>
          <w:szCs w:val="22"/>
        </w:rPr>
        <w:t>I</w:t>
      </w:r>
      <w:r w:rsidR="004D123E">
        <w:rPr>
          <w:rFonts w:ascii="Calibri" w:eastAsia="MS Mincho" w:hAnsi="Calibri"/>
          <w:b/>
          <w:bCs/>
          <w:sz w:val="22"/>
          <w:szCs w:val="22"/>
        </w:rPr>
        <w:t>X</w:t>
      </w:r>
      <w:r w:rsidRPr="007D164B">
        <w:rPr>
          <w:rFonts w:ascii="Calibri" w:eastAsia="MS Mincho" w:hAnsi="Calibri"/>
          <w:b/>
          <w:bCs/>
          <w:sz w:val="22"/>
          <w:szCs w:val="22"/>
        </w:rPr>
        <w:t>.</w:t>
      </w:r>
    </w:p>
    <w:p w14:paraId="3EB9A8D6" w14:textId="77777777" w:rsidR="00A751EB" w:rsidRPr="007D164B" w:rsidRDefault="00A751EB"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DALŠÍ U</w:t>
      </w:r>
      <w:r w:rsidR="003B44EE" w:rsidRPr="007D164B">
        <w:rPr>
          <w:rFonts w:ascii="Calibri" w:eastAsia="MS Mincho" w:hAnsi="Calibri"/>
          <w:b/>
          <w:bCs/>
          <w:sz w:val="22"/>
          <w:szCs w:val="22"/>
        </w:rPr>
        <w:t>STANOVENÍ</w:t>
      </w:r>
    </w:p>
    <w:p w14:paraId="738EE857" w14:textId="77777777" w:rsidR="0008492E" w:rsidRPr="007D164B" w:rsidRDefault="00A751EB" w:rsidP="003E6A3D">
      <w:pPr>
        <w:numPr>
          <w:ilvl w:val="1"/>
          <w:numId w:val="17"/>
        </w:numPr>
        <w:spacing w:after="120"/>
        <w:ind w:left="709" w:hanging="709"/>
        <w:jc w:val="both"/>
        <w:rPr>
          <w:rFonts w:ascii="Calibri" w:hAnsi="Calibri"/>
          <w:sz w:val="22"/>
          <w:szCs w:val="22"/>
        </w:rPr>
      </w:pPr>
      <w:r w:rsidRPr="007D164B">
        <w:rPr>
          <w:rFonts w:ascii="Calibri" w:hAnsi="Calibri"/>
          <w:sz w:val="22"/>
          <w:szCs w:val="22"/>
        </w:rPr>
        <w:t>Právní vztahy mezi smluvními stranami, které nejsou upraveny touto smlouvou, se řídí příslušnými ustanoveními občanského zákoníku.</w:t>
      </w:r>
    </w:p>
    <w:p w14:paraId="4C744033" w14:textId="77777777" w:rsidR="0008492E" w:rsidRPr="007D164B" w:rsidRDefault="0008492E" w:rsidP="00F5141C">
      <w:pPr>
        <w:numPr>
          <w:ilvl w:val="1"/>
          <w:numId w:val="17"/>
        </w:numPr>
        <w:spacing w:after="120"/>
        <w:ind w:left="709" w:hanging="709"/>
        <w:jc w:val="both"/>
        <w:rPr>
          <w:rFonts w:ascii="Calibri" w:hAnsi="Calibri"/>
          <w:sz w:val="22"/>
          <w:szCs w:val="22"/>
        </w:rPr>
      </w:pPr>
      <w:r w:rsidRPr="007D164B">
        <w:rPr>
          <w:rFonts w:ascii="Calibri" w:hAnsi="Calibri"/>
          <w:sz w:val="22"/>
          <w:szCs w:val="22"/>
        </w:rPr>
        <w:t xml:space="preserve">Všechny písemnosti dle této smlouvy budou doručovány osobně, kurýrem, datovou schránkou nebo poštou na adresu sídla smluvních stran uvedenou v záhlaví </w:t>
      </w:r>
      <w:r w:rsidR="0037405A">
        <w:rPr>
          <w:rFonts w:ascii="Calibri" w:hAnsi="Calibri"/>
          <w:sz w:val="22"/>
          <w:szCs w:val="22"/>
        </w:rPr>
        <w:t>této s</w:t>
      </w:r>
      <w:r w:rsidRPr="007D164B">
        <w:rPr>
          <w:rFonts w:ascii="Calibri" w:hAnsi="Calibri"/>
          <w:sz w:val="22"/>
          <w:szCs w:val="22"/>
        </w:rPr>
        <w:t xml:space="preserve">mlouvy. Změny doručovací adresy jsou možné písemným oznámením doručeným druhé smluvní straně. </w:t>
      </w:r>
      <w:r w:rsidR="00D340D2" w:rsidRPr="007D164B">
        <w:rPr>
          <w:rFonts w:ascii="Calibri" w:hAnsi="Calibri"/>
          <w:sz w:val="22"/>
          <w:szCs w:val="22"/>
        </w:rPr>
        <w:t>Smluvní strany se dohodly, že veškerá korespondence bude považována za doručenou také v případě zaslání na</w:t>
      </w:r>
      <w:r w:rsidR="0037405A">
        <w:rPr>
          <w:rFonts w:ascii="Calibri" w:hAnsi="Calibri"/>
          <w:sz w:val="22"/>
          <w:szCs w:val="22"/>
        </w:rPr>
        <w:t> </w:t>
      </w:r>
      <w:r w:rsidR="00D340D2" w:rsidRPr="007D164B">
        <w:rPr>
          <w:rFonts w:ascii="Calibri" w:hAnsi="Calibri"/>
          <w:sz w:val="22"/>
          <w:szCs w:val="22"/>
        </w:rPr>
        <w:t>posledně známou adresu sídla adresáta (smluvní strany), a to dnem vrácení zásilky provozovatelem poštovních služeb (držitelem poštovní licence) pro nedoručitelnost z důvodu nepřevzetí zásilky, odmítnutí jejího převzetí, případně z důvodu včas neoznámené změny adresy</w:t>
      </w:r>
      <w:r w:rsidR="00BA6D9B" w:rsidRPr="007D164B">
        <w:rPr>
          <w:rFonts w:ascii="Calibri" w:hAnsi="Calibri"/>
          <w:sz w:val="22"/>
          <w:szCs w:val="22"/>
        </w:rPr>
        <w:t>.</w:t>
      </w:r>
    </w:p>
    <w:p w14:paraId="22CFC244" w14:textId="77777777" w:rsidR="00A67386" w:rsidRPr="007D164B" w:rsidRDefault="00A67386">
      <w:pPr>
        <w:pStyle w:val="Prosttext"/>
        <w:jc w:val="center"/>
        <w:rPr>
          <w:rFonts w:ascii="Calibri" w:eastAsia="MS Mincho" w:hAnsi="Calibri"/>
          <w:b/>
          <w:bCs/>
          <w:sz w:val="22"/>
          <w:szCs w:val="22"/>
        </w:rPr>
      </w:pPr>
    </w:p>
    <w:p w14:paraId="175C6719" w14:textId="77777777" w:rsidR="003B44EE" w:rsidRPr="007D164B" w:rsidRDefault="00DD12A0" w:rsidP="003B44EE">
      <w:pPr>
        <w:pStyle w:val="Prosttext"/>
        <w:jc w:val="center"/>
        <w:rPr>
          <w:rFonts w:ascii="Calibri" w:eastAsia="MS Mincho" w:hAnsi="Calibri"/>
          <w:b/>
          <w:bCs/>
          <w:sz w:val="22"/>
          <w:szCs w:val="22"/>
        </w:rPr>
      </w:pPr>
      <w:r w:rsidRPr="007D164B">
        <w:rPr>
          <w:rFonts w:ascii="Calibri" w:eastAsia="MS Mincho" w:hAnsi="Calibri"/>
          <w:b/>
          <w:bCs/>
          <w:sz w:val="22"/>
          <w:szCs w:val="22"/>
        </w:rPr>
        <w:t xml:space="preserve">Čl. </w:t>
      </w:r>
      <w:r w:rsidR="0043638B" w:rsidRPr="007D164B">
        <w:rPr>
          <w:rFonts w:ascii="Calibri" w:eastAsia="MS Mincho" w:hAnsi="Calibri"/>
          <w:b/>
          <w:bCs/>
          <w:sz w:val="22"/>
          <w:szCs w:val="22"/>
        </w:rPr>
        <w:t>XX</w:t>
      </w:r>
      <w:r w:rsidR="003B44EE" w:rsidRPr="007D164B">
        <w:rPr>
          <w:rFonts w:ascii="Calibri" w:eastAsia="MS Mincho" w:hAnsi="Calibri"/>
          <w:b/>
          <w:bCs/>
          <w:sz w:val="22"/>
          <w:szCs w:val="22"/>
        </w:rPr>
        <w:t>.</w:t>
      </w:r>
    </w:p>
    <w:p w14:paraId="4EEBECFE" w14:textId="77777777" w:rsidR="003B44EE" w:rsidRPr="007D164B" w:rsidRDefault="003B44EE"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ZÁVĚREČNÁ USTANOVENÍ</w:t>
      </w:r>
    </w:p>
    <w:p w14:paraId="4BEFADFB" w14:textId="77777777" w:rsidR="003B44EE" w:rsidRPr="007D164B" w:rsidRDefault="003B44EE" w:rsidP="003E6A3D">
      <w:pPr>
        <w:numPr>
          <w:ilvl w:val="1"/>
          <w:numId w:val="18"/>
        </w:numPr>
        <w:spacing w:after="120"/>
        <w:ind w:left="709" w:hanging="709"/>
        <w:jc w:val="both"/>
        <w:rPr>
          <w:rFonts w:ascii="Calibri" w:eastAsia="MS Mincho" w:hAnsi="Calibri"/>
          <w:sz w:val="22"/>
          <w:szCs w:val="22"/>
        </w:rPr>
      </w:pPr>
      <w:r w:rsidRPr="007D164B">
        <w:rPr>
          <w:rFonts w:ascii="Calibri" w:eastAsia="MS Mincho" w:hAnsi="Calibri"/>
          <w:sz w:val="22"/>
          <w:szCs w:val="22"/>
        </w:rPr>
        <w:t xml:space="preserve">Tato smlouva se vyhotovuje v </w:t>
      </w:r>
      <w:r w:rsidR="00D94B00">
        <w:rPr>
          <w:rFonts w:ascii="Calibri" w:eastAsia="MS Mincho" w:hAnsi="Calibri"/>
          <w:sz w:val="22"/>
          <w:szCs w:val="22"/>
        </w:rPr>
        <w:t>čtyřech</w:t>
      </w:r>
      <w:r w:rsidRPr="007D164B">
        <w:rPr>
          <w:rFonts w:ascii="Calibri" w:eastAsia="MS Mincho" w:hAnsi="Calibri"/>
          <w:sz w:val="22"/>
          <w:szCs w:val="22"/>
        </w:rPr>
        <w:t xml:space="preserve"> stejnopisech, z nichž </w:t>
      </w:r>
      <w:r w:rsidR="00547AB1" w:rsidRPr="007D164B">
        <w:rPr>
          <w:rFonts w:ascii="Calibri" w:eastAsia="MS Mincho" w:hAnsi="Calibri"/>
          <w:sz w:val="22"/>
          <w:szCs w:val="22"/>
        </w:rPr>
        <w:t>dvě</w:t>
      </w:r>
      <w:r w:rsidRPr="007D164B">
        <w:rPr>
          <w:rFonts w:ascii="Calibri" w:eastAsia="MS Mincho" w:hAnsi="Calibri"/>
          <w:sz w:val="22"/>
          <w:szCs w:val="22"/>
        </w:rPr>
        <w:t xml:space="preserve"> vyhotovení obdrží zhotovitel a </w:t>
      </w:r>
      <w:r w:rsidR="00547AB1" w:rsidRPr="007D164B">
        <w:rPr>
          <w:rFonts w:ascii="Calibri" w:eastAsia="MS Mincho" w:hAnsi="Calibri"/>
          <w:sz w:val="22"/>
          <w:szCs w:val="22"/>
        </w:rPr>
        <w:t>dvě vyhotovení</w:t>
      </w:r>
      <w:r w:rsidRPr="007D164B">
        <w:rPr>
          <w:rFonts w:ascii="Calibri" w:eastAsia="MS Mincho" w:hAnsi="Calibri"/>
          <w:sz w:val="22"/>
          <w:szCs w:val="22"/>
        </w:rPr>
        <w:t xml:space="preserve"> objednatel.</w:t>
      </w:r>
    </w:p>
    <w:p w14:paraId="44F24AA1" w14:textId="77777777" w:rsidR="00D94B00" w:rsidRDefault="00D94B00" w:rsidP="0063152F">
      <w:pPr>
        <w:numPr>
          <w:ilvl w:val="1"/>
          <w:numId w:val="18"/>
        </w:numPr>
        <w:spacing w:after="120"/>
        <w:ind w:left="709" w:hanging="709"/>
        <w:jc w:val="both"/>
        <w:rPr>
          <w:rFonts w:ascii="Calibri" w:eastAsia="MS Mincho" w:hAnsi="Calibri"/>
          <w:sz w:val="22"/>
          <w:szCs w:val="22"/>
        </w:rPr>
      </w:pPr>
      <w:r w:rsidRPr="00D94B00">
        <w:rPr>
          <w:rFonts w:ascii="Calibri" w:eastAsia="MS Mincho" w:hAnsi="Calibri"/>
          <w:sz w:val="22"/>
          <w:szCs w:val="22"/>
        </w:rPr>
        <w:t>Smluvní strany prohlašují, že skutečnosti uvedené v této smlouvě nepovažují za obchodní tajemství ve smyslu ustanovení § 504 občanského zákoníku a udělují svolení k jejich užití a zveřejnění bez stanovení jakýchkoliv dalších podmínek.</w:t>
      </w:r>
    </w:p>
    <w:p w14:paraId="1E25D12A" w14:textId="77777777" w:rsidR="00D94B00" w:rsidRDefault="00D94B00" w:rsidP="0063152F">
      <w:pPr>
        <w:numPr>
          <w:ilvl w:val="1"/>
          <w:numId w:val="18"/>
        </w:numPr>
        <w:spacing w:after="120"/>
        <w:ind w:left="709" w:hanging="709"/>
        <w:jc w:val="both"/>
        <w:rPr>
          <w:rFonts w:ascii="Calibri" w:eastAsia="MS Mincho" w:hAnsi="Calibri"/>
          <w:sz w:val="22"/>
          <w:szCs w:val="22"/>
        </w:rPr>
      </w:pPr>
      <w:r w:rsidRPr="00D94B00">
        <w:rPr>
          <w:rFonts w:ascii="Calibri" w:eastAsia="MS Mincho" w:hAnsi="Calibri"/>
          <w:sz w:val="22"/>
          <w:szCs w:val="22"/>
        </w:rPr>
        <w:lastRenderedPageBreak/>
        <w:t>Smluvní strany souhlasí se zveřejněním této smlouvy v jejím plném znění dle zákona č. 340/2015 Sb., o zvláštních podmínkách účinnosti některých smluv, uveřejňování těchto smluv a o registru smluv (zákon o registru smluv), ve znění pozdějších předpisů</w:t>
      </w:r>
      <w:r>
        <w:rPr>
          <w:rFonts w:ascii="Calibri" w:eastAsia="MS Mincho" w:hAnsi="Calibri"/>
          <w:sz w:val="22"/>
          <w:szCs w:val="22"/>
        </w:rPr>
        <w:t xml:space="preserve"> </w:t>
      </w:r>
      <w:r w:rsidRPr="007D164B">
        <w:rPr>
          <w:rFonts w:ascii="Calibri" w:eastAsia="MS Mincho" w:hAnsi="Calibri"/>
          <w:sz w:val="22"/>
          <w:szCs w:val="22"/>
        </w:rPr>
        <w:t>dále jen „</w:t>
      </w:r>
      <w:r w:rsidRPr="007D164B">
        <w:rPr>
          <w:rFonts w:ascii="Calibri" w:eastAsia="MS Mincho" w:hAnsi="Calibri"/>
          <w:b/>
          <w:sz w:val="22"/>
          <w:szCs w:val="22"/>
        </w:rPr>
        <w:t>zákon o registru smluv</w:t>
      </w:r>
      <w:r w:rsidRPr="007D164B">
        <w:rPr>
          <w:rFonts w:ascii="Calibri" w:eastAsia="MS Mincho" w:hAnsi="Calibri"/>
          <w:sz w:val="22"/>
          <w:szCs w:val="22"/>
        </w:rPr>
        <w:t>“)</w:t>
      </w:r>
      <w:r>
        <w:rPr>
          <w:rFonts w:ascii="Calibri" w:eastAsia="MS Mincho" w:hAnsi="Calibri"/>
          <w:sz w:val="22"/>
          <w:szCs w:val="22"/>
        </w:rPr>
        <w:t>.</w:t>
      </w:r>
    </w:p>
    <w:p w14:paraId="2BD60775" w14:textId="77777777" w:rsidR="00D94B00" w:rsidRDefault="00D94B00" w:rsidP="0063152F">
      <w:pPr>
        <w:numPr>
          <w:ilvl w:val="1"/>
          <w:numId w:val="18"/>
        </w:numPr>
        <w:spacing w:after="120"/>
        <w:ind w:left="709" w:hanging="709"/>
        <w:jc w:val="both"/>
        <w:rPr>
          <w:rFonts w:ascii="Calibri" w:eastAsia="MS Mincho" w:hAnsi="Calibri"/>
          <w:sz w:val="22"/>
          <w:szCs w:val="22"/>
        </w:rPr>
      </w:pPr>
      <w:r w:rsidRPr="00D94B00">
        <w:rPr>
          <w:rFonts w:ascii="Calibri" w:eastAsia="MS Mincho" w:hAnsi="Calibri"/>
          <w:sz w:val="22"/>
          <w:szCs w:val="22"/>
        </w:rPr>
        <w:t>Smluvní strany výslovně sjednávají, že uveřejnění této smlouvy v registru smluv dle zákona o</w:t>
      </w:r>
      <w:r>
        <w:rPr>
          <w:rFonts w:ascii="Calibri" w:eastAsia="MS Mincho" w:hAnsi="Calibri"/>
          <w:sz w:val="22"/>
          <w:szCs w:val="22"/>
        </w:rPr>
        <w:t> </w:t>
      </w:r>
      <w:r w:rsidRPr="00D94B00">
        <w:rPr>
          <w:rFonts w:ascii="Calibri" w:eastAsia="MS Mincho" w:hAnsi="Calibri"/>
          <w:sz w:val="22"/>
          <w:szCs w:val="22"/>
        </w:rPr>
        <w:t>registru smluv</w:t>
      </w:r>
      <w:r>
        <w:rPr>
          <w:rFonts w:ascii="Calibri" w:eastAsia="MS Mincho" w:hAnsi="Calibri"/>
          <w:sz w:val="22"/>
          <w:szCs w:val="22"/>
        </w:rPr>
        <w:t xml:space="preserve"> </w:t>
      </w:r>
      <w:r w:rsidRPr="00D94B00">
        <w:rPr>
          <w:rFonts w:ascii="Calibri" w:eastAsia="MS Mincho" w:hAnsi="Calibri"/>
          <w:sz w:val="22"/>
          <w:szCs w:val="22"/>
        </w:rPr>
        <w:t>zajistí objednatel</w:t>
      </w:r>
      <w:r>
        <w:rPr>
          <w:rFonts w:ascii="Calibri" w:eastAsia="MS Mincho" w:hAnsi="Calibri"/>
          <w:sz w:val="22"/>
          <w:szCs w:val="22"/>
        </w:rPr>
        <w:t>.</w:t>
      </w:r>
    </w:p>
    <w:p w14:paraId="4CE8ED1E" w14:textId="77777777" w:rsidR="001573A0" w:rsidRPr="007D164B" w:rsidRDefault="001573A0" w:rsidP="0063152F">
      <w:pPr>
        <w:numPr>
          <w:ilvl w:val="1"/>
          <w:numId w:val="18"/>
        </w:numPr>
        <w:spacing w:after="120"/>
        <w:ind w:left="709" w:hanging="709"/>
        <w:jc w:val="both"/>
        <w:rPr>
          <w:rFonts w:ascii="Calibri" w:eastAsia="MS Mincho" w:hAnsi="Calibri"/>
          <w:sz w:val="22"/>
          <w:szCs w:val="22"/>
        </w:rPr>
      </w:pPr>
      <w:r w:rsidRPr="007D164B">
        <w:rPr>
          <w:rFonts w:ascii="Calibri" w:eastAsia="MS Mincho" w:hAnsi="Calibri"/>
          <w:sz w:val="22"/>
          <w:szCs w:val="22"/>
        </w:rPr>
        <w:t>Tato smlouva nabývá platnosti podpisem poslední ze smluvních</w:t>
      </w:r>
      <w:r w:rsidR="00D94B00">
        <w:rPr>
          <w:rFonts w:ascii="Calibri" w:eastAsia="MS Mincho" w:hAnsi="Calibri"/>
          <w:sz w:val="22"/>
          <w:szCs w:val="22"/>
        </w:rPr>
        <w:t xml:space="preserve"> stran a účinnosti dnem uveřejnění v registru smluv dle zákona</w:t>
      </w:r>
      <w:r w:rsidRPr="007D164B">
        <w:rPr>
          <w:rFonts w:ascii="Calibri" w:eastAsia="MS Mincho" w:hAnsi="Calibri"/>
          <w:sz w:val="22"/>
          <w:szCs w:val="22"/>
        </w:rPr>
        <w:t xml:space="preserve"> o registru smluv.</w:t>
      </w:r>
    </w:p>
    <w:p w14:paraId="1EDD7B08" w14:textId="77777777" w:rsidR="003B44EE" w:rsidRPr="00D94B00" w:rsidRDefault="00D94B00" w:rsidP="00F5141C">
      <w:pPr>
        <w:numPr>
          <w:ilvl w:val="1"/>
          <w:numId w:val="18"/>
        </w:numPr>
        <w:spacing w:after="120"/>
        <w:ind w:left="709" w:hanging="709"/>
        <w:jc w:val="both"/>
        <w:rPr>
          <w:rFonts w:ascii="Calibri" w:eastAsia="MS Mincho" w:hAnsi="Calibri"/>
          <w:sz w:val="22"/>
          <w:szCs w:val="22"/>
        </w:rPr>
      </w:pPr>
      <w:r w:rsidRPr="00D94B00">
        <w:rPr>
          <w:rFonts w:ascii="Calibri" w:eastAsia="MS Mincho" w:hAnsi="Calibri"/>
          <w:sz w:val="22"/>
          <w:szCs w:val="22"/>
        </w:rPr>
        <w:t>Tuto smlouvu lze měnit a doplňovat jen písemnými dodatky očíslovanými vzestupnou číselnou řadou a podepsanými oprávněnými zástupci obou smluvních stran</w:t>
      </w:r>
      <w:r w:rsidR="003B44EE" w:rsidRPr="007D164B">
        <w:rPr>
          <w:rFonts w:ascii="Calibri" w:eastAsia="MS Mincho" w:hAnsi="Calibri"/>
          <w:sz w:val="22"/>
          <w:szCs w:val="22"/>
        </w:rPr>
        <w:t>.</w:t>
      </w:r>
    </w:p>
    <w:p w14:paraId="31C5A14C" w14:textId="77777777" w:rsidR="002C205B" w:rsidRPr="004D123E" w:rsidRDefault="002C205B" w:rsidP="00F5141C">
      <w:pPr>
        <w:numPr>
          <w:ilvl w:val="1"/>
          <w:numId w:val="18"/>
        </w:numPr>
        <w:spacing w:after="120"/>
        <w:ind w:left="709" w:hanging="709"/>
        <w:jc w:val="both"/>
        <w:rPr>
          <w:rFonts w:ascii="Calibri" w:hAnsi="Calibri"/>
          <w:sz w:val="22"/>
          <w:szCs w:val="22"/>
        </w:rPr>
      </w:pPr>
      <w:r>
        <w:rPr>
          <w:rFonts w:ascii="Calibri" w:eastAsia="MS Mincho" w:hAnsi="Calibri"/>
          <w:sz w:val="22"/>
          <w:szCs w:val="22"/>
        </w:rPr>
        <w:t>Nedílnou součástí této smlouvy jsou následující přílohy:</w:t>
      </w:r>
    </w:p>
    <w:p w14:paraId="05C9ADB7" w14:textId="77777777" w:rsidR="002C205B" w:rsidRPr="007D164B" w:rsidRDefault="002C205B" w:rsidP="004D123E">
      <w:pPr>
        <w:spacing w:after="120"/>
        <w:ind w:left="709"/>
        <w:jc w:val="both"/>
        <w:rPr>
          <w:rFonts w:ascii="Calibri" w:hAnsi="Calibri"/>
          <w:sz w:val="22"/>
          <w:szCs w:val="22"/>
        </w:rPr>
      </w:pPr>
      <w:r>
        <w:rPr>
          <w:rFonts w:ascii="Calibri" w:eastAsia="MS Mincho" w:hAnsi="Calibri"/>
          <w:sz w:val="22"/>
          <w:szCs w:val="22"/>
        </w:rPr>
        <w:t>Příloha č. </w:t>
      </w:r>
      <w:r w:rsidR="00D97647">
        <w:rPr>
          <w:rFonts w:ascii="Calibri" w:eastAsia="MS Mincho" w:hAnsi="Calibri"/>
          <w:sz w:val="22"/>
          <w:szCs w:val="22"/>
        </w:rPr>
        <w:t>1</w:t>
      </w:r>
      <w:r>
        <w:rPr>
          <w:rFonts w:ascii="Calibri" w:eastAsia="MS Mincho" w:hAnsi="Calibri"/>
          <w:sz w:val="22"/>
          <w:szCs w:val="22"/>
        </w:rPr>
        <w:t xml:space="preserve"> – </w:t>
      </w:r>
      <w:r w:rsidR="00D97647">
        <w:rPr>
          <w:rFonts w:ascii="Calibri" w:eastAsia="MS Mincho" w:hAnsi="Calibri"/>
          <w:sz w:val="22"/>
          <w:szCs w:val="22"/>
        </w:rPr>
        <w:t>Soupis prací (výkaz výměr)</w:t>
      </w:r>
    </w:p>
    <w:p w14:paraId="2519F570" w14:textId="77777777" w:rsidR="008060EA" w:rsidRPr="007D164B" w:rsidRDefault="008060EA">
      <w:pPr>
        <w:pStyle w:val="Prosttext"/>
        <w:rPr>
          <w:rFonts w:ascii="Calibri" w:eastAsia="MS Mincho" w:hAnsi="Calibri"/>
          <w:sz w:val="22"/>
          <w:szCs w:val="22"/>
        </w:rPr>
      </w:pPr>
    </w:p>
    <w:p w14:paraId="6FE986C0" w14:textId="77777777" w:rsidR="00C31FD2" w:rsidRPr="007D164B" w:rsidRDefault="008966C4">
      <w:pPr>
        <w:pStyle w:val="Prosttext"/>
        <w:rPr>
          <w:rFonts w:ascii="Calibri" w:eastAsia="MS Mincho" w:hAnsi="Calibri"/>
          <w:sz w:val="22"/>
          <w:szCs w:val="22"/>
        </w:rPr>
      </w:pPr>
      <w:r w:rsidRPr="007D164B">
        <w:rPr>
          <w:rFonts w:ascii="Calibri" w:eastAsia="MS Mincho" w:hAnsi="Calibri"/>
          <w:sz w:val="22"/>
          <w:szCs w:val="22"/>
        </w:rPr>
        <w:t>V Praze dne</w:t>
      </w:r>
      <w:r w:rsidR="009730F4">
        <w:rPr>
          <w:rFonts w:ascii="Calibri" w:eastAsia="MS Mincho" w:hAnsi="Calibri"/>
          <w:sz w:val="22"/>
          <w:szCs w:val="22"/>
        </w:rPr>
        <w:t xml:space="preserve"> ……………………</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C250EA" w:rsidRPr="007D164B">
        <w:rPr>
          <w:rFonts w:ascii="Calibri" w:eastAsia="MS Mincho" w:hAnsi="Calibri"/>
          <w:sz w:val="22"/>
          <w:szCs w:val="22"/>
        </w:rPr>
        <w:t xml:space="preserve">V </w:t>
      </w:r>
      <w:r w:rsidR="00AD7888">
        <w:rPr>
          <w:rFonts w:ascii="Calibri" w:eastAsia="MS Mincho" w:hAnsi="Calibri"/>
          <w:sz w:val="22"/>
          <w:szCs w:val="22"/>
        </w:rPr>
        <w:t>……………………</w:t>
      </w:r>
      <w:r w:rsidR="00C250EA" w:rsidRPr="007D164B">
        <w:rPr>
          <w:rFonts w:ascii="Calibri" w:eastAsia="MS Mincho" w:hAnsi="Calibri"/>
          <w:sz w:val="22"/>
          <w:szCs w:val="22"/>
        </w:rPr>
        <w:t xml:space="preserve"> dne </w:t>
      </w:r>
      <w:r w:rsidR="009730F4">
        <w:rPr>
          <w:rFonts w:ascii="Calibri" w:eastAsia="MS Mincho" w:hAnsi="Calibri"/>
          <w:sz w:val="22"/>
          <w:szCs w:val="22"/>
        </w:rPr>
        <w:t>……………………</w:t>
      </w:r>
    </w:p>
    <w:p w14:paraId="6CE37560" w14:textId="77777777" w:rsidR="00B4469D" w:rsidRPr="007D164B" w:rsidRDefault="00B4469D">
      <w:pPr>
        <w:pStyle w:val="Prosttext"/>
        <w:rPr>
          <w:rFonts w:ascii="Calibri" w:eastAsia="MS Mincho" w:hAnsi="Calibri"/>
          <w:sz w:val="22"/>
          <w:szCs w:val="22"/>
        </w:rPr>
      </w:pPr>
    </w:p>
    <w:p w14:paraId="6D1AC701" w14:textId="659CB834" w:rsidR="00C250EA" w:rsidRPr="007D164B" w:rsidRDefault="00C250EA">
      <w:pPr>
        <w:pStyle w:val="Prosttext"/>
        <w:rPr>
          <w:rFonts w:ascii="Calibri" w:eastAsia="MS Mincho" w:hAnsi="Calibri"/>
          <w:sz w:val="22"/>
          <w:szCs w:val="22"/>
        </w:rPr>
      </w:pPr>
      <w:r w:rsidRPr="007D164B">
        <w:rPr>
          <w:rFonts w:ascii="Calibri" w:eastAsia="MS Mincho" w:hAnsi="Calibri"/>
          <w:sz w:val="22"/>
          <w:szCs w:val="22"/>
        </w:rPr>
        <w:t xml:space="preserve">Za </w:t>
      </w:r>
      <w:r w:rsidR="008060EA" w:rsidRPr="007D164B">
        <w:rPr>
          <w:rFonts w:ascii="Calibri" w:eastAsia="MS Mincho" w:hAnsi="Calibri"/>
          <w:sz w:val="22"/>
          <w:szCs w:val="22"/>
        </w:rPr>
        <w:t>objednatele</w:t>
      </w:r>
      <w:r w:rsidRPr="007D164B">
        <w:rPr>
          <w:rFonts w:ascii="Calibri" w:eastAsia="MS Mincho" w:hAnsi="Calibri"/>
          <w:sz w:val="22"/>
          <w:szCs w:val="22"/>
        </w:rPr>
        <w:t>:</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Pr="007D164B">
        <w:rPr>
          <w:rFonts w:ascii="Calibri" w:eastAsia="MS Mincho" w:hAnsi="Calibri"/>
          <w:sz w:val="22"/>
          <w:szCs w:val="22"/>
        </w:rPr>
        <w:t xml:space="preserve">Za </w:t>
      </w:r>
      <w:r w:rsidR="008060EA" w:rsidRPr="007D164B">
        <w:rPr>
          <w:rFonts w:ascii="Calibri" w:eastAsia="MS Mincho" w:hAnsi="Calibri"/>
          <w:sz w:val="22"/>
          <w:szCs w:val="22"/>
        </w:rPr>
        <w:t>zhotovitele</w:t>
      </w:r>
      <w:del w:id="20" w:author="Kudela Tomáš Mgr. (P8)" w:date="2020-11-09T15:42:00Z">
        <w:r w:rsidRPr="007D164B" w:rsidDel="00864846">
          <w:rPr>
            <w:rFonts w:ascii="Calibri" w:eastAsia="MS Mincho" w:hAnsi="Calibri"/>
            <w:sz w:val="22"/>
            <w:szCs w:val="22"/>
          </w:rPr>
          <w:delText xml:space="preserve"> </w:delText>
        </w:r>
      </w:del>
      <w:r w:rsidRPr="007D164B">
        <w:rPr>
          <w:rFonts w:ascii="Calibri" w:eastAsia="MS Mincho" w:hAnsi="Calibri"/>
          <w:sz w:val="22"/>
          <w:szCs w:val="22"/>
        </w:rPr>
        <w:t>:</w:t>
      </w:r>
    </w:p>
    <w:p w14:paraId="37515731" w14:textId="77777777" w:rsidR="00C250EA" w:rsidRDefault="00C250EA">
      <w:pPr>
        <w:pStyle w:val="Prosttext"/>
        <w:rPr>
          <w:rFonts w:ascii="Calibri" w:eastAsia="MS Mincho" w:hAnsi="Calibri"/>
          <w:sz w:val="22"/>
          <w:szCs w:val="22"/>
        </w:rPr>
      </w:pPr>
    </w:p>
    <w:p w14:paraId="468AC6F2" w14:textId="77777777" w:rsidR="003E6A3D" w:rsidRDefault="003E6A3D">
      <w:pPr>
        <w:pStyle w:val="Prosttext"/>
        <w:rPr>
          <w:rFonts w:ascii="Calibri" w:eastAsia="MS Mincho" w:hAnsi="Calibri"/>
          <w:sz w:val="22"/>
          <w:szCs w:val="22"/>
        </w:rPr>
      </w:pPr>
    </w:p>
    <w:p w14:paraId="54FF0B14" w14:textId="77777777" w:rsidR="00D94B00" w:rsidRDefault="00D94B00">
      <w:pPr>
        <w:pStyle w:val="Prosttext"/>
        <w:rPr>
          <w:rFonts w:ascii="Calibri" w:eastAsia="MS Mincho" w:hAnsi="Calibri"/>
          <w:sz w:val="22"/>
          <w:szCs w:val="22"/>
        </w:rPr>
      </w:pPr>
    </w:p>
    <w:p w14:paraId="5758DDF3" w14:textId="77777777" w:rsidR="00D94B00" w:rsidRPr="007D164B" w:rsidRDefault="00D94B00">
      <w:pPr>
        <w:pStyle w:val="Prosttext"/>
        <w:rPr>
          <w:rFonts w:ascii="Calibri" w:eastAsia="MS Mincho" w:hAnsi="Calibri"/>
          <w:sz w:val="22"/>
          <w:szCs w:val="22"/>
        </w:rPr>
      </w:pPr>
    </w:p>
    <w:p w14:paraId="07478B66" w14:textId="77777777" w:rsidR="00173229" w:rsidRPr="007D164B" w:rsidRDefault="00B14B5A" w:rsidP="00B14B5A">
      <w:pPr>
        <w:pStyle w:val="Prosttext"/>
        <w:tabs>
          <w:tab w:val="left" w:pos="360"/>
        </w:tabs>
        <w:rPr>
          <w:rFonts w:ascii="Calibri" w:eastAsia="MS Mincho" w:hAnsi="Calibri"/>
          <w:sz w:val="22"/>
          <w:szCs w:val="22"/>
        </w:rPr>
      </w:pPr>
      <w:r w:rsidRPr="007D164B">
        <w:rPr>
          <w:rFonts w:ascii="Calibri" w:eastAsia="MS Mincho" w:hAnsi="Calibri"/>
          <w:sz w:val="22"/>
          <w:szCs w:val="22"/>
        </w:rPr>
        <w:t>-------------------------------------</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173229" w:rsidRPr="007D164B">
        <w:rPr>
          <w:rFonts w:ascii="Calibri" w:eastAsia="MS Mincho" w:hAnsi="Calibri"/>
          <w:sz w:val="22"/>
          <w:szCs w:val="22"/>
        </w:rPr>
        <w:t>-------------------------------------</w:t>
      </w:r>
    </w:p>
    <w:p w14:paraId="5EBB6C8B" w14:textId="77777777" w:rsidR="002C33C6" w:rsidRPr="007D164B" w:rsidRDefault="003E0388" w:rsidP="00B14B5A">
      <w:pPr>
        <w:pStyle w:val="Prosttext"/>
        <w:tabs>
          <w:tab w:val="left" w:pos="360"/>
        </w:tabs>
        <w:rPr>
          <w:rFonts w:ascii="Calibri" w:eastAsia="MS Mincho" w:hAnsi="Calibri"/>
          <w:sz w:val="22"/>
          <w:szCs w:val="22"/>
        </w:rPr>
      </w:pPr>
      <w:r w:rsidRPr="007D164B">
        <w:rPr>
          <w:rFonts w:ascii="Calibri" w:eastAsia="MS Mincho" w:hAnsi="Calibri"/>
          <w:sz w:val="22"/>
          <w:szCs w:val="22"/>
        </w:rPr>
        <w:t>Ing. Stanislav Hladiš</w:t>
      </w:r>
      <w:r w:rsidR="00D94B00">
        <w:rPr>
          <w:rFonts w:ascii="Calibri" w:eastAsia="MS Mincho" w:hAnsi="Calibri"/>
          <w:sz w:val="22"/>
          <w:szCs w:val="22"/>
        </w:rPr>
        <w:t>, ředitel</w:t>
      </w:r>
      <w:r w:rsidR="00D94B00">
        <w:rPr>
          <w:rFonts w:ascii="Calibri" w:eastAsia="MS Mincho" w:hAnsi="Calibri"/>
          <w:sz w:val="22"/>
          <w:szCs w:val="22"/>
        </w:rPr>
        <w:tab/>
      </w:r>
      <w:r w:rsidR="00D94B00">
        <w:rPr>
          <w:rFonts w:ascii="Calibri" w:eastAsia="MS Mincho" w:hAnsi="Calibri"/>
          <w:sz w:val="22"/>
          <w:szCs w:val="22"/>
        </w:rPr>
        <w:tab/>
      </w:r>
      <w:r w:rsidR="00D94B00">
        <w:rPr>
          <w:rFonts w:ascii="Calibri" w:eastAsia="MS Mincho" w:hAnsi="Calibri"/>
          <w:sz w:val="22"/>
          <w:szCs w:val="22"/>
        </w:rPr>
        <w:tab/>
      </w:r>
      <w:r w:rsidR="00D94B00">
        <w:rPr>
          <w:rFonts w:ascii="Calibri" w:eastAsia="MS Mincho" w:hAnsi="Calibri"/>
          <w:sz w:val="22"/>
          <w:szCs w:val="22"/>
        </w:rPr>
        <w:tab/>
        <w:t>…………………………, ……………………</w:t>
      </w:r>
      <w:r w:rsidR="008060EA" w:rsidRPr="007D164B">
        <w:rPr>
          <w:rFonts w:ascii="Calibri" w:eastAsia="MS Mincho" w:hAnsi="Calibri"/>
          <w:sz w:val="22"/>
          <w:szCs w:val="22"/>
        </w:rPr>
        <w:t xml:space="preserve">                                                                                                        </w:t>
      </w:r>
    </w:p>
    <w:p w14:paraId="573FFBF1" w14:textId="77777777" w:rsidR="002C33C6" w:rsidRPr="007D164B" w:rsidRDefault="002C33C6" w:rsidP="00B14B5A">
      <w:pPr>
        <w:pStyle w:val="Prosttext"/>
        <w:tabs>
          <w:tab w:val="left" w:pos="360"/>
        </w:tabs>
        <w:rPr>
          <w:rFonts w:ascii="Calibri" w:eastAsia="MS Mincho" w:hAnsi="Calibri"/>
          <w:sz w:val="22"/>
          <w:szCs w:val="22"/>
        </w:rPr>
      </w:pPr>
    </w:p>
    <w:p w14:paraId="4CB13886" w14:textId="77777777" w:rsidR="00362583" w:rsidRDefault="00362583" w:rsidP="00B14B5A">
      <w:pPr>
        <w:pStyle w:val="Prosttext"/>
        <w:tabs>
          <w:tab w:val="left" w:pos="360"/>
        </w:tabs>
        <w:rPr>
          <w:rFonts w:ascii="Calibri" w:eastAsia="MS Mincho" w:hAnsi="Calibri"/>
          <w:b/>
          <w:sz w:val="22"/>
          <w:szCs w:val="22"/>
        </w:rPr>
      </w:pPr>
    </w:p>
    <w:p w14:paraId="45D23CB4" w14:textId="77777777" w:rsidR="00362583" w:rsidRDefault="00362583" w:rsidP="00B14B5A">
      <w:pPr>
        <w:pStyle w:val="Prosttext"/>
        <w:tabs>
          <w:tab w:val="left" w:pos="360"/>
        </w:tabs>
        <w:rPr>
          <w:rFonts w:ascii="Calibri" w:eastAsia="MS Mincho" w:hAnsi="Calibri"/>
          <w:b/>
          <w:sz w:val="22"/>
          <w:szCs w:val="22"/>
        </w:rPr>
      </w:pPr>
    </w:p>
    <w:p w14:paraId="2D6F9EEE" w14:textId="77777777" w:rsidR="00362583" w:rsidRDefault="00362583" w:rsidP="00B14B5A">
      <w:pPr>
        <w:pStyle w:val="Prosttext"/>
        <w:tabs>
          <w:tab w:val="left" w:pos="360"/>
        </w:tabs>
        <w:rPr>
          <w:rFonts w:ascii="Calibri" w:eastAsia="MS Mincho" w:hAnsi="Calibri"/>
          <w:b/>
          <w:sz w:val="22"/>
          <w:szCs w:val="22"/>
        </w:rPr>
      </w:pPr>
    </w:p>
    <w:p w14:paraId="2E30ECA0" w14:textId="77777777" w:rsidR="00362583" w:rsidRDefault="00362583" w:rsidP="00B14B5A">
      <w:pPr>
        <w:pStyle w:val="Prosttext"/>
        <w:tabs>
          <w:tab w:val="left" w:pos="360"/>
        </w:tabs>
        <w:rPr>
          <w:rFonts w:ascii="Calibri" w:eastAsia="MS Mincho" w:hAnsi="Calibri"/>
          <w:b/>
          <w:sz w:val="22"/>
          <w:szCs w:val="22"/>
        </w:rPr>
      </w:pPr>
    </w:p>
    <w:p w14:paraId="25F279A3" w14:textId="77777777" w:rsidR="00362583" w:rsidRDefault="00362583" w:rsidP="00B14B5A">
      <w:pPr>
        <w:pStyle w:val="Prosttext"/>
        <w:tabs>
          <w:tab w:val="left" w:pos="360"/>
        </w:tabs>
        <w:rPr>
          <w:rFonts w:ascii="Calibri" w:eastAsia="MS Mincho" w:hAnsi="Calibri"/>
          <w:b/>
          <w:sz w:val="22"/>
          <w:szCs w:val="22"/>
        </w:rPr>
      </w:pPr>
    </w:p>
    <w:p w14:paraId="62312EF1" w14:textId="77777777" w:rsidR="00362583" w:rsidRDefault="00362583" w:rsidP="00B14B5A">
      <w:pPr>
        <w:pStyle w:val="Prosttext"/>
        <w:tabs>
          <w:tab w:val="left" w:pos="360"/>
        </w:tabs>
        <w:rPr>
          <w:rFonts w:ascii="Calibri" w:eastAsia="MS Mincho" w:hAnsi="Calibri"/>
          <w:b/>
          <w:sz w:val="22"/>
          <w:szCs w:val="22"/>
        </w:rPr>
      </w:pPr>
    </w:p>
    <w:p w14:paraId="13E2AD65" w14:textId="77777777" w:rsidR="00362583" w:rsidRDefault="00362583" w:rsidP="00B14B5A">
      <w:pPr>
        <w:pStyle w:val="Prosttext"/>
        <w:tabs>
          <w:tab w:val="left" w:pos="360"/>
        </w:tabs>
        <w:rPr>
          <w:rFonts w:ascii="Calibri" w:eastAsia="MS Mincho" w:hAnsi="Calibri"/>
          <w:b/>
          <w:sz w:val="22"/>
          <w:szCs w:val="22"/>
        </w:rPr>
      </w:pPr>
    </w:p>
    <w:p w14:paraId="7A22A6FF" w14:textId="77777777" w:rsidR="00362583" w:rsidRDefault="00362583" w:rsidP="00B14B5A">
      <w:pPr>
        <w:pStyle w:val="Prosttext"/>
        <w:tabs>
          <w:tab w:val="left" w:pos="360"/>
        </w:tabs>
        <w:rPr>
          <w:rFonts w:ascii="Calibri" w:eastAsia="MS Mincho" w:hAnsi="Calibri"/>
          <w:b/>
          <w:sz w:val="22"/>
          <w:szCs w:val="22"/>
        </w:rPr>
      </w:pPr>
    </w:p>
    <w:p w14:paraId="1E6D8464" w14:textId="77777777" w:rsidR="00362583" w:rsidRDefault="00362583" w:rsidP="00B14B5A">
      <w:pPr>
        <w:pStyle w:val="Prosttext"/>
        <w:tabs>
          <w:tab w:val="left" w:pos="360"/>
        </w:tabs>
        <w:rPr>
          <w:rFonts w:ascii="Calibri" w:eastAsia="MS Mincho" w:hAnsi="Calibri"/>
          <w:b/>
          <w:sz w:val="22"/>
          <w:szCs w:val="22"/>
        </w:rPr>
      </w:pPr>
    </w:p>
    <w:p w14:paraId="6A7CBEA0" w14:textId="77777777" w:rsidR="00362583" w:rsidRDefault="00362583" w:rsidP="00B14B5A">
      <w:pPr>
        <w:pStyle w:val="Prosttext"/>
        <w:tabs>
          <w:tab w:val="left" w:pos="360"/>
        </w:tabs>
        <w:rPr>
          <w:rFonts w:ascii="Calibri" w:eastAsia="MS Mincho" w:hAnsi="Calibri"/>
          <w:b/>
          <w:sz w:val="22"/>
          <w:szCs w:val="22"/>
        </w:rPr>
      </w:pPr>
    </w:p>
    <w:p w14:paraId="4EA9F935" w14:textId="77777777" w:rsidR="00362583" w:rsidRDefault="00362583" w:rsidP="00B14B5A">
      <w:pPr>
        <w:pStyle w:val="Prosttext"/>
        <w:tabs>
          <w:tab w:val="left" w:pos="360"/>
        </w:tabs>
        <w:rPr>
          <w:rFonts w:ascii="Calibri" w:eastAsia="MS Mincho" w:hAnsi="Calibri"/>
          <w:b/>
          <w:sz w:val="22"/>
          <w:szCs w:val="22"/>
        </w:rPr>
      </w:pPr>
    </w:p>
    <w:p w14:paraId="69CA5479" w14:textId="77777777" w:rsidR="002C33C6" w:rsidRPr="007D164B" w:rsidRDefault="002C33C6" w:rsidP="002C205B">
      <w:pPr>
        <w:pStyle w:val="Prosttext"/>
        <w:tabs>
          <w:tab w:val="left" w:pos="360"/>
        </w:tabs>
        <w:rPr>
          <w:rFonts w:ascii="Calibri" w:eastAsia="MS Mincho" w:hAnsi="Calibri"/>
          <w:sz w:val="22"/>
          <w:szCs w:val="22"/>
        </w:rPr>
      </w:pPr>
    </w:p>
    <w:sectPr w:rsidR="002C33C6" w:rsidRPr="007D164B" w:rsidSect="00863CA4">
      <w:footerReference w:type="default" r:id="rId11"/>
      <w:pgSz w:w="11906" w:h="16838"/>
      <w:pgMar w:top="1134" w:right="1151" w:bottom="426" w:left="1151" w:header="0" w:footer="99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8678635" w15:done="0"/>
  <w15:commentEx w15:paraId="313078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3E17A" w16cex:dateUtc="2020-11-09T14:40:00Z"/>
  <w16cex:commentExtensible w16cex:durableId="2353E1B0" w16cex:dateUtc="2020-11-09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8678635" w16cid:durableId="2353E17A"/>
  <w16cid:commentId w16cid:paraId="31307883" w16cid:durableId="2353E1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201C6" w14:textId="77777777" w:rsidR="00B37DDB" w:rsidRDefault="00B37DDB" w:rsidP="008E2798">
      <w:r>
        <w:separator/>
      </w:r>
    </w:p>
  </w:endnote>
  <w:endnote w:type="continuationSeparator" w:id="0">
    <w:p w14:paraId="15F69276" w14:textId="77777777" w:rsidR="00B37DDB" w:rsidRDefault="00B37DDB" w:rsidP="008E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F21B5" w14:textId="77777777" w:rsidR="00863CA4" w:rsidRPr="00863CA4" w:rsidRDefault="00E25A7A">
    <w:pPr>
      <w:pStyle w:val="Zpat"/>
      <w:jc w:val="center"/>
      <w:rPr>
        <w:rFonts w:ascii="Calibri" w:hAnsi="Calibri" w:cs="Calibri"/>
        <w:sz w:val="20"/>
        <w:szCs w:val="20"/>
      </w:rPr>
    </w:pPr>
    <w:r w:rsidRPr="00863CA4">
      <w:rPr>
        <w:rFonts w:ascii="Calibri" w:hAnsi="Calibri" w:cs="Calibri"/>
        <w:sz w:val="20"/>
        <w:szCs w:val="20"/>
      </w:rPr>
      <w:fldChar w:fldCharType="begin"/>
    </w:r>
    <w:r w:rsidR="00863CA4" w:rsidRPr="00863CA4">
      <w:rPr>
        <w:rFonts w:ascii="Calibri" w:hAnsi="Calibri" w:cs="Calibri"/>
        <w:sz w:val="20"/>
        <w:szCs w:val="20"/>
      </w:rPr>
      <w:instrText>PAGE   \* MERGEFORMAT</w:instrText>
    </w:r>
    <w:r w:rsidRPr="00863CA4">
      <w:rPr>
        <w:rFonts w:ascii="Calibri" w:hAnsi="Calibri" w:cs="Calibri"/>
        <w:sz w:val="20"/>
        <w:szCs w:val="20"/>
      </w:rPr>
      <w:fldChar w:fldCharType="separate"/>
    </w:r>
    <w:r w:rsidR="009D6B5E">
      <w:rPr>
        <w:rFonts w:ascii="Calibri" w:hAnsi="Calibri" w:cs="Calibri"/>
        <w:noProof/>
        <w:sz w:val="20"/>
        <w:szCs w:val="20"/>
      </w:rPr>
      <w:t>2</w:t>
    </w:r>
    <w:r w:rsidRPr="00863CA4">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78738" w14:textId="77777777" w:rsidR="00B37DDB" w:rsidRDefault="00B37DDB" w:rsidP="008E2798">
      <w:r>
        <w:separator/>
      </w:r>
    </w:p>
  </w:footnote>
  <w:footnote w:type="continuationSeparator" w:id="0">
    <w:p w14:paraId="5E107338" w14:textId="77777777" w:rsidR="00B37DDB" w:rsidRDefault="00B37DDB" w:rsidP="008E27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37C92"/>
    <w:multiLevelType w:val="hybridMultilevel"/>
    <w:tmpl w:val="70FE2D4A"/>
    <w:lvl w:ilvl="0" w:tplc="252A2B0E">
      <w:start w:val="1"/>
      <w:numFmt w:val="lowerLetter"/>
      <w:lvlText w:val="%1)"/>
      <w:lvlJc w:val="left"/>
      <w:pPr>
        <w:tabs>
          <w:tab w:val="num" w:pos="456"/>
        </w:tabs>
        <w:ind w:left="45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8B53251"/>
    <w:multiLevelType w:val="multilevel"/>
    <w:tmpl w:val="7774099C"/>
    <w:lvl w:ilvl="0">
      <w:start w:val="1"/>
      <w:numFmt w:val="decimal"/>
      <w:lvlText w:val="8.%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B864260"/>
    <w:multiLevelType w:val="hybridMultilevel"/>
    <w:tmpl w:val="E77E6B5C"/>
    <w:lvl w:ilvl="0" w:tplc="9B7084EC">
      <w:start w:val="1"/>
      <w:numFmt w:val="decimal"/>
      <w:lvlText w:val="9.%1"/>
      <w:lvlJc w:val="left"/>
      <w:pPr>
        <w:ind w:left="6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CEC606C"/>
    <w:multiLevelType w:val="multilevel"/>
    <w:tmpl w:val="F1641570"/>
    <w:lvl w:ilvl="0">
      <w:start w:val="1"/>
      <w:numFmt w:val="decimal"/>
      <w:lvlText w:val="7.%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F3815A3"/>
    <w:multiLevelType w:val="multilevel"/>
    <w:tmpl w:val="DC623B5C"/>
    <w:lvl w:ilvl="0">
      <w:start w:val="15"/>
      <w:numFmt w:val="decimal"/>
      <w:lvlText w:val="%1"/>
      <w:lvlJc w:val="left"/>
      <w:pPr>
        <w:ind w:left="420" w:hanging="420"/>
      </w:pPr>
      <w:rPr>
        <w:rFonts w:hint="default"/>
      </w:rPr>
    </w:lvl>
    <w:lvl w:ilvl="1">
      <w:start w:val="1"/>
      <w:numFmt w:val="ordinal"/>
      <w:lvlText w:val="15.%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13CF18E3"/>
    <w:multiLevelType w:val="multilevel"/>
    <w:tmpl w:val="564CF2B0"/>
    <w:lvl w:ilvl="0">
      <w:start w:val="1"/>
      <w:numFmt w:val="decimal"/>
      <w:lvlText w:val="13.%1."/>
      <w:lvlJc w:val="left"/>
      <w:pPr>
        <w:tabs>
          <w:tab w:val="num" w:pos="1495"/>
        </w:tabs>
        <w:ind w:left="1495" w:hanging="360"/>
      </w:pPr>
      <w:rPr>
        <w:rFonts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57840E2"/>
    <w:multiLevelType w:val="hybridMultilevel"/>
    <w:tmpl w:val="61A4523A"/>
    <w:lvl w:ilvl="0" w:tplc="37F2BE1A">
      <w:start w:val="1"/>
      <w:numFmt w:val="ordinal"/>
      <w:lvlText w:val="18.%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82A3FDB"/>
    <w:multiLevelType w:val="multilevel"/>
    <w:tmpl w:val="42566B94"/>
    <w:lvl w:ilvl="0">
      <w:start w:val="1"/>
      <w:numFmt w:val="decimal"/>
      <w:lvlText w:val="12.%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AE61484"/>
    <w:multiLevelType w:val="multilevel"/>
    <w:tmpl w:val="F9BC696E"/>
    <w:lvl w:ilvl="0">
      <w:start w:val="1"/>
      <w:numFmt w:val="decimal"/>
      <w:lvlText w:val="4.%1"/>
      <w:lvlJc w:val="left"/>
      <w:pPr>
        <w:tabs>
          <w:tab w:val="num" w:pos="840"/>
        </w:tabs>
        <w:ind w:left="840" w:hanging="360"/>
      </w:pPr>
      <w:rPr>
        <w:rFonts w:hint="default"/>
        <w:b w:val="0"/>
      </w:rPr>
    </w:lvl>
    <w:lvl w:ilvl="1">
      <w:start w:val="1"/>
      <w:numFmt w:val="lowerLetter"/>
      <w:lvlText w:val="%2)"/>
      <w:lvlJc w:val="left"/>
      <w:pPr>
        <w:tabs>
          <w:tab w:val="num" w:pos="840"/>
        </w:tabs>
        <w:ind w:left="84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0756A25"/>
    <w:multiLevelType w:val="multilevel"/>
    <w:tmpl w:val="107CE736"/>
    <w:lvl w:ilvl="0">
      <w:start w:val="1"/>
      <w:numFmt w:val="decimal"/>
      <w:lvlText w:val="11.%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5776DB9"/>
    <w:multiLevelType w:val="multilevel"/>
    <w:tmpl w:val="DC623B5C"/>
    <w:lvl w:ilvl="0">
      <w:start w:val="15"/>
      <w:numFmt w:val="decimal"/>
      <w:lvlText w:val="%1"/>
      <w:lvlJc w:val="left"/>
      <w:pPr>
        <w:ind w:left="420" w:hanging="420"/>
      </w:pPr>
      <w:rPr>
        <w:rFonts w:hint="default"/>
      </w:rPr>
    </w:lvl>
    <w:lvl w:ilvl="1">
      <w:start w:val="1"/>
      <w:numFmt w:val="ordinal"/>
      <w:lvlText w:val="15.%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4723B05"/>
    <w:multiLevelType w:val="multilevel"/>
    <w:tmpl w:val="8CAE926A"/>
    <w:lvl w:ilvl="0">
      <w:start w:val="15"/>
      <w:numFmt w:val="decimal"/>
      <w:lvlText w:val="%1"/>
      <w:lvlJc w:val="left"/>
      <w:pPr>
        <w:ind w:left="420" w:hanging="420"/>
      </w:pPr>
      <w:rPr>
        <w:rFonts w:hint="default"/>
      </w:rPr>
    </w:lvl>
    <w:lvl w:ilvl="1">
      <w:start w:val="1"/>
      <w:numFmt w:val="ordinal"/>
      <w:lvlText w:val="17.%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62C6FCD"/>
    <w:multiLevelType w:val="multilevel"/>
    <w:tmpl w:val="3322F3C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sz w:val="22"/>
        <w:szCs w:val="22"/>
        <w:vertAlign w:val="baseline"/>
      </w:rPr>
    </w:lvl>
    <w:lvl w:ilvl="1">
      <w:start w:val="1"/>
      <w:numFmt w:val="decimal"/>
      <w:pStyle w:val="RLTextlnkuslovan"/>
      <w:lvlText w:val="%1.%2"/>
      <w:lvlJc w:val="left"/>
      <w:pPr>
        <w:tabs>
          <w:tab w:val="num" w:pos="1474"/>
        </w:tabs>
        <w:ind w:left="1474" w:hanging="737"/>
      </w:pPr>
      <w:rPr>
        <w:rFonts w:ascii="Calibri" w:hAnsi="Calibri" w:hint="default"/>
        <w:sz w:val="22"/>
        <w:szCs w:val="22"/>
      </w:rPr>
    </w:lvl>
    <w:lvl w:ilvl="2">
      <w:start w:val="1"/>
      <w:numFmt w:val="decimal"/>
      <w:lvlText w:val="%1.%2.%3"/>
      <w:lvlJc w:val="left"/>
      <w:pPr>
        <w:tabs>
          <w:tab w:val="num" w:pos="2211"/>
        </w:tabs>
        <w:ind w:left="2211" w:hanging="737"/>
      </w:pPr>
      <w:rPr>
        <w:rFonts w:ascii="Calibri" w:hAnsi="Calibri" w:hint="default"/>
      </w:rPr>
    </w:lvl>
    <w:lvl w:ilvl="3">
      <w:start w:val="1"/>
      <w:numFmt w:val="lowerLetter"/>
      <w:lvlText w:val="%4)"/>
      <w:lvlJc w:val="left"/>
      <w:pPr>
        <w:tabs>
          <w:tab w:val="num" w:pos="3062"/>
        </w:tabs>
        <w:ind w:left="3062" w:hanging="851"/>
      </w:pPr>
      <w:rPr>
        <w:rFonts w:hint="default"/>
      </w:rPr>
    </w:lvl>
    <w:lvl w:ilvl="4">
      <w:start w:val="1"/>
      <w:numFmt w:val="bullet"/>
      <w:lvlText w:val=""/>
      <w:lvlJc w:val="left"/>
      <w:pPr>
        <w:tabs>
          <w:tab w:val="num" w:pos="3799"/>
        </w:tabs>
        <w:ind w:left="3799" w:hanging="73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8735DDF"/>
    <w:multiLevelType w:val="multilevel"/>
    <w:tmpl w:val="0D1EA408"/>
    <w:lvl w:ilvl="0">
      <w:start w:val="1"/>
      <w:numFmt w:val="bullet"/>
      <w:lvlText w:val=""/>
      <w:lvlJc w:val="left"/>
      <w:pPr>
        <w:tabs>
          <w:tab w:val="num" w:pos="1495"/>
        </w:tabs>
        <w:ind w:left="1495" w:hanging="360"/>
      </w:pPr>
      <w:rPr>
        <w:rFonts w:ascii="Symbol" w:hAnsi="Symbol"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8AA7ED1"/>
    <w:multiLevelType w:val="multilevel"/>
    <w:tmpl w:val="47A01C36"/>
    <w:lvl w:ilvl="0">
      <w:start w:val="1"/>
      <w:numFmt w:val="decimal"/>
      <w:lvlText w:val="14.%1."/>
      <w:lvlJc w:val="left"/>
      <w:pPr>
        <w:tabs>
          <w:tab w:val="num" w:pos="1495"/>
        </w:tabs>
        <w:ind w:left="1495" w:hanging="360"/>
      </w:pPr>
      <w:rPr>
        <w:rFonts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8FF5B92"/>
    <w:multiLevelType w:val="multilevel"/>
    <w:tmpl w:val="D548CA9E"/>
    <w:lvl w:ilvl="0">
      <w:start w:val="1"/>
      <w:numFmt w:val="decimal"/>
      <w:lvlText w:val="10.%1."/>
      <w:lvlJc w:val="left"/>
      <w:pPr>
        <w:tabs>
          <w:tab w:val="num" w:pos="1495"/>
        </w:tabs>
        <w:ind w:left="1495"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A82436B"/>
    <w:multiLevelType w:val="multilevel"/>
    <w:tmpl w:val="6C6A8508"/>
    <w:lvl w:ilvl="0">
      <w:start w:val="17"/>
      <w:numFmt w:val="decimal"/>
      <w:lvlText w:val="%1"/>
      <w:lvlJc w:val="left"/>
      <w:pPr>
        <w:ind w:left="420" w:hanging="420"/>
      </w:pPr>
      <w:rPr>
        <w:rFonts w:eastAsia="MS Mincho" w:hint="default"/>
      </w:rPr>
    </w:lvl>
    <w:lvl w:ilvl="1">
      <w:start w:val="1"/>
      <w:numFmt w:val="ordinal"/>
      <w:lvlText w:val="20.%2"/>
      <w:lvlJc w:val="left"/>
      <w:pPr>
        <w:ind w:left="1555" w:hanging="420"/>
      </w:pPr>
      <w:rPr>
        <w:rFonts w:hint="default"/>
        <w:b w:val="0"/>
        <w:bCs/>
      </w:rPr>
    </w:lvl>
    <w:lvl w:ilvl="2">
      <w:start w:val="1"/>
      <w:numFmt w:val="decimal"/>
      <w:lvlText w:val="%1.%2.%3"/>
      <w:lvlJc w:val="left"/>
      <w:pPr>
        <w:ind w:left="2990" w:hanging="720"/>
      </w:pPr>
      <w:rPr>
        <w:rFonts w:eastAsia="MS Mincho" w:hint="default"/>
      </w:rPr>
    </w:lvl>
    <w:lvl w:ilvl="3">
      <w:start w:val="1"/>
      <w:numFmt w:val="decimal"/>
      <w:lvlText w:val="%1.%2.%3.%4"/>
      <w:lvlJc w:val="left"/>
      <w:pPr>
        <w:ind w:left="4125" w:hanging="720"/>
      </w:pPr>
      <w:rPr>
        <w:rFonts w:eastAsia="MS Mincho" w:hint="default"/>
      </w:rPr>
    </w:lvl>
    <w:lvl w:ilvl="4">
      <w:start w:val="1"/>
      <w:numFmt w:val="decimal"/>
      <w:lvlText w:val="%1.%2.%3.%4.%5"/>
      <w:lvlJc w:val="left"/>
      <w:pPr>
        <w:ind w:left="5620" w:hanging="1080"/>
      </w:pPr>
      <w:rPr>
        <w:rFonts w:eastAsia="MS Mincho" w:hint="default"/>
      </w:rPr>
    </w:lvl>
    <w:lvl w:ilvl="5">
      <w:start w:val="1"/>
      <w:numFmt w:val="decimal"/>
      <w:lvlText w:val="%1.%2.%3.%4.%5.%6"/>
      <w:lvlJc w:val="left"/>
      <w:pPr>
        <w:ind w:left="6755" w:hanging="1080"/>
      </w:pPr>
      <w:rPr>
        <w:rFonts w:eastAsia="MS Mincho" w:hint="default"/>
      </w:rPr>
    </w:lvl>
    <w:lvl w:ilvl="6">
      <w:start w:val="1"/>
      <w:numFmt w:val="decimal"/>
      <w:lvlText w:val="%1.%2.%3.%4.%5.%6.%7"/>
      <w:lvlJc w:val="left"/>
      <w:pPr>
        <w:ind w:left="8250" w:hanging="1440"/>
      </w:pPr>
      <w:rPr>
        <w:rFonts w:eastAsia="MS Mincho" w:hint="default"/>
      </w:rPr>
    </w:lvl>
    <w:lvl w:ilvl="7">
      <w:start w:val="1"/>
      <w:numFmt w:val="decimal"/>
      <w:lvlText w:val="%1.%2.%3.%4.%5.%6.%7.%8"/>
      <w:lvlJc w:val="left"/>
      <w:pPr>
        <w:ind w:left="9385" w:hanging="1440"/>
      </w:pPr>
      <w:rPr>
        <w:rFonts w:eastAsia="MS Mincho" w:hint="default"/>
      </w:rPr>
    </w:lvl>
    <w:lvl w:ilvl="8">
      <w:start w:val="1"/>
      <w:numFmt w:val="decimal"/>
      <w:lvlText w:val="%1.%2.%3.%4.%5.%6.%7.%8.%9"/>
      <w:lvlJc w:val="left"/>
      <w:pPr>
        <w:ind w:left="10520" w:hanging="1440"/>
      </w:pPr>
      <w:rPr>
        <w:rFonts w:eastAsia="MS Mincho" w:hint="default"/>
      </w:rPr>
    </w:lvl>
  </w:abstractNum>
  <w:abstractNum w:abstractNumId="17">
    <w:nsid w:val="3DAD6532"/>
    <w:multiLevelType w:val="multilevel"/>
    <w:tmpl w:val="EEB4F8F2"/>
    <w:lvl w:ilvl="0">
      <w:start w:val="1"/>
      <w:numFmt w:val="decimal"/>
      <w:lvlText w:val="5.%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8CE4F8F"/>
    <w:multiLevelType w:val="multilevel"/>
    <w:tmpl w:val="D28E3FE8"/>
    <w:lvl w:ilvl="0">
      <w:start w:val="1"/>
      <w:numFmt w:val="decimal"/>
      <w:lvlText w:val="6.%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516784C"/>
    <w:multiLevelType w:val="hybridMultilevel"/>
    <w:tmpl w:val="7060712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3CFE322C">
      <w:start w:val="1"/>
      <w:numFmt w:val="lowerLetter"/>
      <w:lvlText w:val="%4)"/>
      <w:lvlJc w:val="left"/>
      <w:pPr>
        <w:ind w:left="3589" w:hanging="360"/>
      </w:pPr>
      <w:rPr>
        <w:rFonts w:hint="default"/>
        <w:b w:val="0"/>
        <w:bCs/>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5932233B"/>
    <w:multiLevelType w:val="multilevel"/>
    <w:tmpl w:val="5810B362"/>
    <w:lvl w:ilvl="0">
      <w:start w:val="2"/>
      <w:numFmt w:val="decimal"/>
      <w:lvlText w:val="3.%1."/>
      <w:lvlJc w:val="left"/>
      <w:pPr>
        <w:tabs>
          <w:tab w:val="num" w:pos="360"/>
        </w:tabs>
        <w:ind w:left="360" w:hanging="360"/>
      </w:pPr>
      <w:rPr>
        <w:rFonts w:hint="default"/>
      </w:rPr>
    </w:lvl>
    <w:lvl w:ilvl="1">
      <w:start w:val="1"/>
      <w:numFmt w:val="decimal"/>
      <w:lvlText w:val="3.%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C905C1A"/>
    <w:multiLevelType w:val="multilevel"/>
    <w:tmpl w:val="13447C44"/>
    <w:lvl w:ilvl="0">
      <w:start w:val="1"/>
      <w:numFmt w:val="decimal"/>
      <w:lvlText w:val="4.%1."/>
      <w:lvlJc w:val="left"/>
      <w:pPr>
        <w:tabs>
          <w:tab w:val="num" w:pos="1495"/>
        </w:tabs>
        <w:ind w:left="1495"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2E54295"/>
    <w:multiLevelType w:val="multilevel"/>
    <w:tmpl w:val="F050CFE0"/>
    <w:lvl w:ilvl="0">
      <w:start w:val="1"/>
      <w:numFmt w:val="decimal"/>
      <w:lvlText w:val="9.%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A7E33D4"/>
    <w:multiLevelType w:val="multilevel"/>
    <w:tmpl w:val="267CD9DE"/>
    <w:lvl w:ilvl="0">
      <w:start w:val="16"/>
      <w:numFmt w:val="decimal"/>
      <w:lvlText w:val="%1"/>
      <w:lvlJc w:val="left"/>
      <w:pPr>
        <w:ind w:left="420" w:hanging="420"/>
      </w:pPr>
      <w:rPr>
        <w:rFonts w:eastAsia="MS Mincho" w:hint="default"/>
      </w:rPr>
    </w:lvl>
    <w:lvl w:ilvl="1">
      <w:start w:val="1"/>
      <w:numFmt w:val="ordinal"/>
      <w:lvlText w:val="19.%2"/>
      <w:lvlJc w:val="left"/>
      <w:pPr>
        <w:ind w:left="1555" w:hanging="420"/>
      </w:pPr>
      <w:rPr>
        <w:rFonts w:hint="default"/>
        <w:b w:val="0"/>
        <w:bCs/>
      </w:rPr>
    </w:lvl>
    <w:lvl w:ilvl="2">
      <w:start w:val="1"/>
      <w:numFmt w:val="decimal"/>
      <w:lvlText w:val="%1.%2.%3"/>
      <w:lvlJc w:val="left"/>
      <w:pPr>
        <w:ind w:left="2990" w:hanging="720"/>
      </w:pPr>
      <w:rPr>
        <w:rFonts w:eastAsia="MS Mincho" w:hint="default"/>
      </w:rPr>
    </w:lvl>
    <w:lvl w:ilvl="3">
      <w:start w:val="1"/>
      <w:numFmt w:val="decimal"/>
      <w:lvlText w:val="%1.%2.%3.%4"/>
      <w:lvlJc w:val="left"/>
      <w:pPr>
        <w:ind w:left="4125" w:hanging="720"/>
      </w:pPr>
      <w:rPr>
        <w:rFonts w:eastAsia="MS Mincho" w:hint="default"/>
      </w:rPr>
    </w:lvl>
    <w:lvl w:ilvl="4">
      <w:start w:val="1"/>
      <w:numFmt w:val="decimal"/>
      <w:lvlText w:val="%1.%2.%3.%4.%5"/>
      <w:lvlJc w:val="left"/>
      <w:pPr>
        <w:ind w:left="5620" w:hanging="1080"/>
      </w:pPr>
      <w:rPr>
        <w:rFonts w:eastAsia="MS Mincho" w:hint="default"/>
      </w:rPr>
    </w:lvl>
    <w:lvl w:ilvl="5">
      <w:start w:val="1"/>
      <w:numFmt w:val="decimal"/>
      <w:lvlText w:val="%1.%2.%3.%4.%5.%6"/>
      <w:lvlJc w:val="left"/>
      <w:pPr>
        <w:ind w:left="6755" w:hanging="1080"/>
      </w:pPr>
      <w:rPr>
        <w:rFonts w:eastAsia="MS Mincho" w:hint="default"/>
      </w:rPr>
    </w:lvl>
    <w:lvl w:ilvl="6">
      <w:start w:val="1"/>
      <w:numFmt w:val="decimal"/>
      <w:lvlText w:val="%1.%2.%3.%4.%5.%6.%7"/>
      <w:lvlJc w:val="left"/>
      <w:pPr>
        <w:ind w:left="8250" w:hanging="1440"/>
      </w:pPr>
      <w:rPr>
        <w:rFonts w:eastAsia="MS Mincho" w:hint="default"/>
      </w:rPr>
    </w:lvl>
    <w:lvl w:ilvl="7">
      <w:start w:val="1"/>
      <w:numFmt w:val="decimal"/>
      <w:lvlText w:val="%1.%2.%3.%4.%5.%6.%7.%8"/>
      <w:lvlJc w:val="left"/>
      <w:pPr>
        <w:ind w:left="9385" w:hanging="1440"/>
      </w:pPr>
      <w:rPr>
        <w:rFonts w:eastAsia="MS Mincho" w:hint="default"/>
      </w:rPr>
    </w:lvl>
    <w:lvl w:ilvl="8">
      <w:start w:val="1"/>
      <w:numFmt w:val="decimal"/>
      <w:lvlText w:val="%1.%2.%3.%4.%5.%6.%7.%8.%9"/>
      <w:lvlJc w:val="left"/>
      <w:pPr>
        <w:ind w:left="10520" w:hanging="1440"/>
      </w:pPr>
      <w:rPr>
        <w:rFonts w:eastAsia="MS Mincho" w:hint="default"/>
      </w:rPr>
    </w:lvl>
  </w:abstractNum>
  <w:abstractNum w:abstractNumId="24">
    <w:nsid w:val="71E95934"/>
    <w:multiLevelType w:val="multilevel"/>
    <w:tmpl w:val="98C092BC"/>
    <w:lvl w:ilvl="0">
      <w:start w:val="1"/>
      <w:numFmt w:val="decimal"/>
      <w:lvlText w:val="10.%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723C286B"/>
    <w:multiLevelType w:val="hybridMultilevel"/>
    <w:tmpl w:val="D436B10C"/>
    <w:lvl w:ilvl="0" w:tplc="BFD4DA06">
      <w:start w:val="1"/>
      <w:numFmt w:val="ordinal"/>
      <w:lvlText w:val="1.%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5FB71ED"/>
    <w:multiLevelType w:val="hybridMultilevel"/>
    <w:tmpl w:val="5E1A9F54"/>
    <w:lvl w:ilvl="0" w:tplc="FE801F42">
      <w:start w:val="1"/>
      <w:numFmt w:val="ordinal"/>
      <w:lvlText w:val="16.%1"/>
      <w:lvlJc w:val="left"/>
      <w:pPr>
        <w:ind w:left="1429" w:hanging="360"/>
      </w:pPr>
      <w:rPr>
        <w:rFonts w:hint="default"/>
        <w:b w:val="0"/>
        <w:bCs/>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7BCA525D"/>
    <w:multiLevelType w:val="multilevel"/>
    <w:tmpl w:val="0F6C1B72"/>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21"/>
  </w:num>
  <w:num w:numId="3">
    <w:abstractNumId w:val="17"/>
  </w:num>
  <w:num w:numId="4">
    <w:abstractNumId w:val="18"/>
  </w:num>
  <w:num w:numId="5">
    <w:abstractNumId w:val="3"/>
  </w:num>
  <w:num w:numId="6">
    <w:abstractNumId w:val="1"/>
  </w:num>
  <w:num w:numId="7">
    <w:abstractNumId w:val="22"/>
  </w:num>
  <w:num w:numId="8">
    <w:abstractNumId w:val="15"/>
  </w:num>
  <w:num w:numId="9">
    <w:abstractNumId w:val="14"/>
  </w:num>
  <w:num w:numId="10">
    <w:abstractNumId w:val="27"/>
  </w:num>
  <w:num w:numId="11">
    <w:abstractNumId w:val="5"/>
  </w:num>
  <w:num w:numId="12">
    <w:abstractNumId w:val="12"/>
  </w:num>
  <w:num w:numId="13">
    <w:abstractNumId w:val="9"/>
  </w:num>
  <w:num w:numId="14">
    <w:abstractNumId w:val="7"/>
  </w:num>
  <w:num w:numId="15">
    <w:abstractNumId w:val="0"/>
  </w:num>
  <w:num w:numId="16">
    <w:abstractNumId w:val="4"/>
  </w:num>
  <w:num w:numId="17">
    <w:abstractNumId w:val="23"/>
  </w:num>
  <w:num w:numId="18">
    <w:abstractNumId w:val="16"/>
  </w:num>
  <w:num w:numId="19">
    <w:abstractNumId w:val="8"/>
  </w:num>
  <w:num w:numId="20">
    <w:abstractNumId w:val="13"/>
  </w:num>
  <w:num w:numId="21">
    <w:abstractNumId w:val="2"/>
  </w:num>
  <w:num w:numId="22">
    <w:abstractNumId w:val="24"/>
  </w:num>
  <w:num w:numId="23">
    <w:abstractNumId w:val="25"/>
  </w:num>
  <w:num w:numId="24">
    <w:abstractNumId w:val="26"/>
  </w:num>
  <w:num w:numId="25">
    <w:abstractNumId w:val="11"/>
  </w:num>
  <w:num w:numId="26">
    <w:abstractNumId w:val="10"/>
  </w:num>
  <w:num w:numId="27">
    <w:abstractNumId w:val="6"/>
  </w:num>
  <w:num w:numId="28">
    <w:abstractNumId w:val="1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udela Tomáš Mgr. (P8)">
    <w15:presenceInfo w15:providerId="AD" w15:userId="S::p08x3916@praha8.cz::da011421-7a32-40c6-a93f-2145e7906d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0EA"/>
    <w:rsid w:val="00005189"/>
    <w:rsid w:val="00012AF4"/>
    <w:rsid w:val="000132F0"/>
    <w:rsid w:val="00023822"/>
    <w:rsid w:val="00025658"/>
    <w:rsid w:val="0003296D"/>
    <w:rsid w:val="00033B5A"/>
    <w:rsid w:val="00033D9C"/>
    <w:rsid w:val="00037924"/>
    <w:rsid w:val="000475B6"/>
    <w:rsid w:val="00051DC6"/>
    <w:rsid w:val="00052FF8"/>
    <w:rsid w:val="00053908"/>
    <w:rsid w:val="0005530E"/>
    <w:rsid w:val="0005536D"/>
    <w:rsid w:val="00073CD9"/>
    <w:rsid w:val="00075B52"/>
    <w:rsid w:val="00076207"/>
    <w:rsid w:val="0007633F"/>
    <w:rsid w:val="0008492E"/>
    <w:rsid w:val="00096AD8"/>
    <w:rsid w:val="000A7EEB"/>
    <w:rsid w:val="000B22A0"/>
    <w:rsid w:val="000B7D72"/>
    <w:rsid w:val="000C4B5E"/>
    <w:rsid w:val="000C6147"/>
    <w:rsid w:val="000D5486"/>
    <w:rsid w:val="000E02BA"/>
    <w:rsid w:val="00103DDA"/>
    <w:rsid w:val="00105832"/>
    <w:rsid w:val="00121E2A"/>
    <w:rsid w:val="00132B00"/>
    <w:rsid w:val="00133B74"/>
    <w:rsid w:val="0013625B"/>
    <w:rsid w:val="001434E3"/>
    <w:rsid w:val="00145EF6"/>
    <w:rsid w:val="00150191"/>
    <w:rsid w:val="001573A0"/>
    <w:rsid w:val="00170689"/>
    <w:rsid w:val="001709AC"/>
    <w:rsid w:val="00173229"/>
    <w:rsid w:val="00174A35"/>
    <w:rsid w:val="001775D0"/>
    <w:rsid w:val="00190F8F"/>
    <w:rsid w:val="00192E2C"/>
    <w:rsid w:val="00193950"/>
    <w:rsid w:val="00194879"/>
    <w:rsid w:val="001A5D54"/>
    <w:rsid w:val="001C0861"/>
    <w:rsid w:val="001C28E1"/>
    <w:rsid w:val="001C3DC7"/>
    <w:rsid w:val="001D67C5"/>
    <w:rsid w:val="001E27E0"/>
    <w:rsid w:val="001E4BEF"/>
    <w:rsid w:val="001E75F8"/>
    <w:rsid w:val="001F02C2"/>
    <w:rsid w:val="001F2D2D"/>
    <w:rsid w:val="0020020C"/>
    <w:rsid w:val="002007EE"/>
    <w:rsid w:val="00205A1B"/>
    <w:rsid w:val="00205E32"/>
    <w:rsid w:val="00206D6F"/>
    <w:rsid w:val="002070DE"/>
    <w:rsid w:val="002140A0"/>
    <w:rsid w:val="00214BDA"/>
    <w:rsid w:val="0022181E"/>
    <w:rsid w:val="00224C36"/>
    <w:rsid w:val="00234CBC"/>
    <w:rsid w:val="0023654E"/>
    <w:rsid w:val="00255077"/>
    <w:rsid w:val="00261248"/>
    <w:rsid w:val="00263478"/>
    <w:rsid w:val="00264AC6"/>
    <w:rsid w:val="00280FDA"/>
    <w:rsid w:val="00284CD0"/>
    <w:rsid w:val="00287C64"/>
    <w:rsid w:val="002916FB"/>
    <w:rsid w:val="00292B16"/>
    <w:rsid w:val="00292B59"/>
    <w:rsid w:val="002A040C"/>
    <w:rsid w:val="002A5AB7"/>
    <w:rsid w:val="002B02A0"/>
    <w:rsid w:val="002B7A53"/>
    <w:rsid w:val="002C0F07"/>
    <w:rsid w:val="002C205B"/>
    <w:rsid w:val="002C33C6"/>
    <w:rsid w:val="002C53BA"/>
    <w:rsid w:val="002C7A31"/>
    <w:rsid w:val="002D2292"/>
    <w:rsid w:val="002D49C7"/>
    <w:rsid w:val="002F127B"/>
    <w:rsid w:val="0030685E"/>
    <w:rsid w:val="00320173"/>
    <w:rsid w:val="00353C49"/>
    <w:rsid w:val="003616F0"/>
    <w:rsid w:val="00362583"/>
    <w:rsid w:val="00370F81"/>
    <w:rsid w:val="0037405A"/>
    <w:rsid w:val="00382C97"/>
    <w:rsid w:val="00390878"/>
    <w:rsid w:val="00393212"/>
    <w:rsid w:val="00395011"/>
    <w:rsid w:val="0039795A"/>
    <w:rsid w:val="003A2B95"/>
    <w:rsid w:val="003B1B15"/>
    <w:rsid w:val="003B2F35"/>
    <w:rsid w:val="003B44EE"/>
    <w:rsid w:val="003B606A"/>
    <w:rsid w:val="003C26C0"/>
    <w:rsid w:val="003D3D78"/>
    <w:rsid w:val="003D42B0"/>
    <w:rsid w:val="003D71AE"/>
    <w:rsid w:val="003E0388"/>
    <w:rsid w:val="003E2F3C"/>
    <w:rsid w:val="003E6A3D"/>
    <w:rsid w:val="003F213F"/>
    <w:rsid w:val="004002C1"/>
    <w:rsid w:val="00401A68"/>
    <w:rsid w:val="00405AC5"/>
    <w:rsid w:val="00422821"/>
    <w:rsid w:val="00431B79"/>
    <w:rsid w:val="00433D01"/>
    <w:rsid w:val="0043638B"/>
    <w:rsid w:val="004377D5"/>
    <w:rsid w:val="0043784A"/>
    <w:rsid w:val="00444443"/>
    <w:rsid w:val="004457CA"/>
    <w:rsid w:val="00456658"/>
    <w:rsid w:val="004634B0"/>
    <w:rsid w:val="00465032"/>
    <w:rsid w:val="004747A5"/>
    <w:rsid w:val="00491176"/>
    <w:rsid w:val="00494AA0"/>
    <w:rsid w:val="004A0F22"/>
    <w:rsid w:val="004A1288"/>
    <w:rsid w:val="004B0496"/>
    <w:rsid w:val="004B2C10"/>
    <w:rsid w:val="004B2EF0"/>
    <w:rsid w:val="004B721E"/>
    <w:rsid w:val="004B722A"/>
    <w:rsid w:val="004D06A9"/>
    <w:rsid w:val="004D123E"/>
    <w:rsid w:val="004D3A39"/>
    <w:rsid w:val="004D3D17"/>
    <w:rsid w:val="004F1E3A"/>
    <w:rsid w:val="005146E3"/>
    <w:rsid w:val="00523408"/>
    <w:rsid w:val="005263A5"/>
    <w:rsid w:val="005266F9"/>
    <w:rsid w:val="00537997"/>
    <w:rsid w:val="00546512"/>
    <w:rsid w:val="00547AB1"/>
    <w:rsid w:val="00553905"/>
    <w:rsid w:val="00556530"/>
    <w:rsid w:val="00557F68"/>
    <w:rsid w:val="00561E9E"/>
    <w:rsid w:val="0056728C"/>
    <w:rsid w:val="00567426"/>
    <w:rsid w:val="0057296B"/>
    <w:rsid w:val="005748E6"/>
    <w:rsid w:val="00585DFE"/>
    <w:rsid w:val="0059306A"/>
    <w:rsid w:val="005A127E"/>
    <w:rsid w:val="005A55C5"/>
    <w:rsid w:val="005B58C2"/>
    <w:rsid w:val="005B6AB2"/>
    <w:rsid w:val="005C40AD"/>
    <w:rsid w:val="005D6961"/>
    <w:rsid w:val="005F09DF"/>
    <w:rsid w:val="005F37FC"/>
    <w:rsid w:val="005F5662"/>
    <w:rsid w:val="005F756F"/>
    <w:rsid w:val="005F7596"/>
    <w:rsid w:val="006120F8"/>
    <w:rsid w:val="0062027D"/>
    <w:rsid w:val="006302D9"/>
    <w:rsid w:val="0063152F"/>
    <w:rsid w:val="0064350B"/>
    <w:rsid w:val="00652169"/>
    <w:rsid w:val="0065799F"/>
    <w:rsid w:val="006609C2"/>
    <w:rsid w:val="00663567"/>
    <w:rsid w:val="00673F8F"/>
    <w:rsid w:val="00677436"/>
    <w:rsid w:val="006925C2"/>
    <w:rsid w:val="00693939"/>
    <w:rsid w:val="0069708B"/>
    <w:rsid w:val="006A0E3D"/>
    <w:rsid w:val="006B2C97"/>
    <w:rsid w:val="006C27E7"/>
    <w:rsid w:val="006D22ED"/>
    <w:rsid w:val="006D3993"/>
    <w:rsid w:val="006D7B47"/>
    <w:rsid w:val="006E203E"/>
    <w:rsid w:val="006F08A8"/>
    <w:rsid w:val="006F14A2"/>
    <w:rsid w:val="006F240C"/>
    <w:rsid w:val="006F4C67"/>
    <w:rsid w:val="006F7476"/>
    <w:rsid w:val="00712E27"/>
    <w:rsid w:val="0071716B"/>
    <w:rsid w:val="00723E5E"/>
    <w:rsid w:val="00726610"/>
    <w:rsid w:val="0073177D"/>
    <w:rsid w:val="00731E7A"/>
    <w:rsid w:val="0073705E"/>
    <w:rsid w:val="00741EBA"/>
    <w:rsid w:val="007520FA"/>
    <w:rsid w:val="0075250B"/>
    <w:rsid w:val="00774216"/>
    <w:rsid w:val="0077704B"/>
    <w:rsid w:val="007779FE"/>
    <w:rsid w:val="007953A1"/>
    <w:rsid w:val="0079675F"/>
    <w:rsid w:val="007A2A24"/>
    <w:rsid w:val="007A43F6"/>
    <w:rsid w:val="007B2C30"/>
    <w:rsid w:val="007C50BC"/>
    <w:rsid w:val="007D164B"/>
    <w:rsid w:val="007F1C1B"/>
    <w:rsid w:val="007F2E38"/>
    <w:rsid w:val="007F4BDB"/>
    <w:rsid w:val="007F6CAC"/>
    <w:rsid w:val="0080298B"/>
    <w:rsid w:val="00803FAA"/>
    <w:rsid w:val="008060EA"/>
    <w:rsid w:val="0081055B"/>
    <w:rsid w:val="0081152D"/>
    <w:rsid w:val="00811D87"/>
    <w:rsid w:val="00812797"/>
    <w:rsid w:val="008148A8"/>
    <w:rsid w:val="00823327"/>
    <w:rsid w:val="008248C6"/>
    <w:rsid w:val="00833F89"/>
    <w:rsid w:val="00835925"/>
    <w:rsid w:val="008410FD"/>
    <w:rsid w:val="00844E80"/>
    <w:rsid w:val="008462E8"/>
    <w:rsid w:val="00856811"/>
    <w:rsid w:val="008577AB"/>
    <w:rsid w:val="00861270"/>
    <w:rsid w:val="00863CA4"/>
    <w:rsid w:val="00864846"/>
    <w:rsid w:val="008669B7"/>
    <w:rsid w:val="00866A55"/>
    <w:rsid w:val="00872E8C"/>
    <w:rsid w:val="00873431"/>
    <w:rsid w:val="00874DF9"/>
    <w:rsid w:val="00877BF0"/>
    <w:rsid w:val="008871D7"/>
    <w:rsid w:val="00896057"/>
    <w:rsid w:val="008966C4"/>
    <w:rsid w:val="008A5847"/>
    <w:rsid w:val="008B3BB8"/>
    <w:rsid w:val="008B660E"/>
    <w:rsid w:val="008B6868"/>
    <w:rsid w:val="008D7813"/>
    <w:rsid w:val="008E1DCC"/>
    <w:rsid w:val="008E2798"/>
    <w:rsid w:val="008E286F"/>
    <w:rsid w:val="008E547C"/>
    <w:rsid w:val="00915E24"/>
    <w:rsid w:val="009207B7"/>
    <w:rsid w:val="00930A35"/>
    <w:rsid w:val="00935AB5"/>
    <w:rsid w:val="00937360"/>
    <w:rsid w:val="00946BA4"/>
    <w:rsid w:val="00956657"/>
    <w:rsid w:val="00962579"/>
    <w:rsid w:val="00963E46"/>
    <w:rsid w:val="009730F4"/>
    <w:rsid w:val="009767EC"/>
    <w:rsid w:val="00981E9A"/>
    <w:rsid w:val="00990A31"/>
    <w:rsid w:val="00991EAA"/>
    <w:rsid w:val="00992D34"/>
    <w:rsid w:val="009A21A6"/>
    <w:rsid w:val="009A4D81"/>
    <w:rsid w:val="009A6F12"/>
    <w:rsid w:val="009B3739"/>
    <w:rsid w:val="009B5994"/>
    <w:rsid w:val="009D62E0"/>
    <w:rsid w:val="009D6B5E"/>
    <w:rsid w:val="009D73A2"/>
    <w:rsid w:val="00A00948"/>
    <w:rsid w:val="00A02B9A"/>
    <w:rsid w:val="00A2114E"/>
    <w:rsid w:val="00A36113"/>
    <w:rsid w:val="00A36FCD"/>
    <w:rsid w:val="00A4481C"/>
    <w:rsid w:val="00A45C78"/>
    <w:rsid w:val="00A469D7"/>
    <w:rsid w:val="00A50270"/>
    <w:rsid w:val="00A54858"/>
    <w:rsid w:val="00A626D3"/>
    <w:rsid w:val="00A65704"/>
    <w:rsid w:val="00A67386"/>
    <w:rsid w:val="00A751EB"/>
    <w:rsid w:val="00A76938"/>
    <w:rsid w:val="00A929F2"/>
    <w:rsid w:val="00A9334C"/>
    <w:rsid w:val="00A93AE7"/>
    <w:rsid w:val="00A9628F"/>
    <w:rsid w:val="00A9791A"/>
    <w:rsid w:val="00AA0384"/>
    <w:rsid w:val="00AB58FC"/>
    <w:rsid w:val="00AC1B63"/>
    <w:rsid w:val="00AC63AF"/>
    <w:rsid w:val="00AD33F1"/>
    <w:rsid w:val="00AD7888"/>
    <w:rsid w:val="00AD7FCC"/>
    <w:rsid w:val="00AE1323"/>
    <w:rsid w:val="00AE2AA3"/>
    <w:rsid w:val="00AE458E"/>
    <w:rsid w:val="00AE5435"/>
    <w:rsid w:val="00AE7057"/>
    <w:rsid w:val="00AF2D85"/>
    <w:rsid w:val="00AF416D"/>
    <w:rsid w:val="00AF4DED"/>
    <w:rsid w:val="00B07591"/>
    <w:rsid w:val="00B14368"/>
    <w:rsid w:val="00B14B5A"/>
    <w:rsid w:val="00B14C67"/>
    <w:rsid w:val="00B15849"/>
    <w:rsid w:val="00B1664B"/>
    <w:rsid w:val="00B31C0E"/>
    <w:rsid w:val="00B36764"/>
    <w:rsid w:val="00B37DDB"/>
    <w:rsid w:val="00B42255"/>
    <w:rsid w:val="00B4469D"/>
    <w:rsid w:val="00B569FB"/>
    <w:rsid w:val="00B6232B"/>
    <w:rsid w:val="00B723A3"/>
    <w:rsid w:val="00B76B90"/>
    <w:rsid w:val="00B77310"/>
    <w:rsid w:val="00B95137"/>
    <w:rsid w:val="00BA5E0A"/>
    <w:rsid w:val="00BA6D9B"/>
    <w:rsid w:val="00BB05B9"/>
    <w:rsid w:val="00BB11F3"/>
    <w:rsid w:val="00BD1103"/>
    <w:rsid w:val="00BE063D"/>
    <w:rsid w:val="00BE264E"/>
    <w:rsid w:val="00BE3F4F"/>
    <w:rsid w:val="00BE5107"/>
    <w:rsid w:val="00BE68BA"/>
    <w:rsid w:val="00BF48B7"/>
    <w:rsid w:val="00BF4CB9"/>
    <w:rsid w:val="00BF5F77"/>
    <w:rsid w:val="00C05144"/>
    <w:rsid w:val="00C05FE7"/>
    <w:rsid w:val="00C11BFC"/>
    <w:rsid w:val="00C250EA"/>
    <w:rsid w:val="00C279BC"/>
    <w:rsid w:val="00C31FD2"/>
    <w:rsid w:val="00C32281"/>
    <w:rsid w:val="00C35F47"/>
    <w:rsid w:val="00C41745"/>
    <w:rsid w:val="00C617BB"/>
    <w:rsid w:val="00C625BF"/>
    <w:rsid w:val="00C663C6"/>
    <w:rsid w:val="00C66B9F"/>
    <w:rsid w:val="00C74DF8"/>
    <w:rsid w:val="00C86969"/>
    <w:rsid w:val="00C943CA"/>
    <w:rsid w:val="00CA34E4"/>
    <w:rsid w:val="00CA582F"/>
    <w:rsid w:val="00CA5AA2"/>
    <w:rsid w:val="00CB0AD0"/>
    <w:rsid w:val="00CB7D82"/>
    <w:rsid w:val="00CC176B"/>
    <w:rsid w:val="00CC2AB9"/>
    <w:rsid w:val="00CD1E54"/>
    <w:rsid w:val="00CD52EB"/>
    <w:rsid w:val="00CE3CF6"/>
    <w:rsid w:val="00CE6B76"/>
    <w:rsid w:val="00CE7C6D"/>
    <w:rsid w:val="00CF6AAF"/>
    <w:rsid w:val="00CF7021"/>
    <w:rsid w:val="00D03BCD"/>
    <w:rsid w:val="00D10306"/>
    <w:rsid w:val="00D340D2"/>
    <w:rsid w:val="00D357B8"/>
    <w:rsid w:val="00D37849"/>
    <w:rsid w:val="00D43592"/>
    <w:rsid w:val="00D620CF"/>
    <w:rsid w:val="00D64AB9"/>
    <w:rsid w:val="00D6697F"/>
    <w:rsid w:val="00D82F21"/>
    <w:rsid w:val="00D94B00"/>
    <w:rsid w:val="00D94BAB"/>
    <w:rsid w:val="00D97647"/>
    <w:rsid w:val="00D979F1"/>
    <w:rsid w:val="00DB013B"/>
    <w:rsid w:val="00DB6BEA"/>
    <w:rsid w:val="00DB7D6A"/>
    <w:rsid w:val="00DC3F2E"/>
    <w:rsid w:val="00DC43B9"/>
    <w:rsid w:val="00DC68E0"/>
    <w:rsid w:val="00DC6ECC"/>
    <w:rsid w:val="00DD0FA6"/>
    <w:rsid w:val="00DD12A0"/>
    <w:rsid w:val="00DD1ECE"/>
    <w:rsid w:val="00DD651B"/>
    <w:rsid w:val="00DE5D0C"/>
    <w:rsid w:val="00E00B7E"/>
    <w:rsid w:val="00E03931"/>
    <w:rsid w:val="00E22880"/>
    <w:rsid w:val="00E25A7A"/>
    <w:rsid w:val="00E36C52"/>
    <w:rsid w:val="00E517D3"/>
    <w:rsid w:val="00E566D0"/>
    <w:rsid w:val="00E65413"/>
    <w:rsid w:val="00E664AA"/>
    <w:rsid w:val="00E815D1"/>
    <w:rsid w:val="00E834FB"/>
    <w:rsid w:val="00E840FB"/>
    <w:rsid w:val="00E8768C"/>
    <w:rsid w:val="00E9365E"/>
    <w:rsid w:val="00E9384E"/>
    <w:rsid w:val="00E95D86"/>
    <w:rsid w:val="00EA0714"/>
    <w:rsid w:val="00EA68BF"/>
    <w:rsid w:val="00EA76B5"/>
    <w:rsid w:val="00EB260F"/>
    <w:rsid w:val="00EC38A3"/>
    <w:rsid w:val="00EC6B60"/>
    <w:rsid w:val="00ED1977"/>
    <w:rsid w:val="00EE1B27"/>
    <w:rsid w:val="00EF291E"/>
    <w:rsid w:val="00EF4BD8"/>
    <w:rsid w:val="00EF6968"/>
    <w:rsid w:val="00EF759A"/>
    <w:rsid w:val="00F0118A"/>
    <w:rsid w:val="00F11907"/>
    <w:rsid w:val="00F176BC"/>
    <w:rsid w:val="00F23E55"/>
    <w:rsid w:val="00F30B80"/>
    <w:rsid w:val="00F5063F"/>
    <w:rsid w:val="00F5100F"/>
    <w:rsid w:val="00F5141C"/>
    <w:rsid w:val="00F56615"/>
    <w:rsid w:val="00F60B0F"/>
    <w:rsid w:val="00F620B0"/>
    <w:rsid w:val="00F64E2F"/>
    <w:rsid w:val="00F65089"/>
    <w:rsid w:val="00F776B7"/>
    <w:rsid w:val="00F83BCD"/>
    <w:rsid w:val="00F86233"/>
    <w:rsid w:val="00F9588F"/>
    <w:rsid w:val="00FA3C8D"/>
    <w:rsid w:val="00FA5845"/>
    <w:rsid w:val="00FC3419"/>
    <w:rsid w:val="00FC41BD"/>
    <w:rsid w:val="00FC6062"/>
    <w:rsid w:val="00FC76C8"/>
    <w:rsid w:val="00FE1469"/>
    <w:rsid w:val="00FE2606"/>
    <w:rsid w:val="00FE30B6"/>
    <w:rsid w:val="00FE5DD4"/>
    <w:rsid w:val="00FF2FC0"/>
    <w:rsid w:val="00FF4891"/>
    <w:rsid w:val="00FF7A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82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B9"/>
    <w:rPr>
      <w:sz w:val="24"/>
      <w:szCs w:val="24"/>
    </w:rPr>
  </w:style>
  <w:style w:type="paragraph" w:styleId="Nadpis4">
    <w:name w:val="heading 4"/>
    <w:basedOn w:val="Normln"/>
    <w:next w:val="Normln"/>
    <w:link w:val="Nadpis4Char"/>
    <w:uiPriority w:val="9"/>
    <w:qFormat/>
    <w:rsid w:val="00D340D2"/>
    <w:pPr>
      <w:keepNext/>
      <w:spacing w:before="240" w:after="60"/>
      <w:outlineLvl w:val="3"/>
    </w:pPr>
    <w:rPr>
      <w:rFonts w:ascii="Calibri" w:hAnsi="Calibri"/>
      <w:b/>
      <w:bCs/>
      <w:sz w:val="28"/>
      <w:szCs w:val="28"/>
    </w:rPr>
  </w:style>
  <w:style w:type="paragraph" w:styleId="Nadpis6">
    <w:name w:val="heading 6"/>
    <w:basedOn w:val="Normln"/>
    <w:next w:val="Normln"/>
    <w:link w:val="Nadpis6Char"/>
    <w:qFormat/>
    <w:rsid w:val="00401A68"/>
    <w:pPr>
      <w:keepNext/>
      <w:autoSpaceDE w:val="0"/>
      <w:autoSpaceDN w:val="0"/>
      <w:adjustRightInd w:val="0"/>
      <w:jc w:val="center"/>
      <w:outlineLvl w:val="5"/>
    </w:pPr>
    <w:rPr>
      <w:b/>
      <w:bCs/>
      <w:color w:val="00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E25A7A"/>
    <w:rPr>
      <w:rFonts w:ascii="Courier New" w:hAnsi="Courier New"/>
      <w:sz w:val="20"/>
      <w:szCs w:val="20"/>
    </w:rPr>
  </w:style>
  <w:style w:type="character" w:customStyle="1" w:styleId="ProsttextChar">
    <w:name w:val="Prostý text Char"/>
    <w:link w:val="Prosttext"/>
    <w:semiHidden/>
    <w:rsid w:val="00874DF9"/>
    <w:rPr>
      <w:rFonts w:ascii="Courier New" w:hAnsi="Courier New" w:cs="Courier New"/>
    </w:rPr>
  </w:style>
  <w:style w:type="character" w:styleId="Odkaznakoment">
    <w:name w:val="annotation reference"/>
    <w:semiHidden/>
    <w:unhideWhenUsed/>
    <w:rsid w:val="00D620CF"/>
    <w:rPr>
      <w:sz w:val="16"/>
      <w:szCs w:val="16"/>
    </w:rPr>
  </w:style>
  <w:style w:type="paragraph" w:styleId="Textkomente">
    <w:name w:val="annotation text"/>
    <w:basedOn w:val="Normln"/>
    <w:link w:val="TextkomenteChar"/>
    <w:semiHidden/>
    <w:unhideWhenUsed/>
    <w:rsid w:val="00D620CF"/>
    <w:rPr>
      <w:sz w:val="20"/>
      <w:szCs w:val="20"/>
    </w:rPr>
  </w:style>
  <w:style w:type="character" w:customStyle="1" w:styleId="TextkomenteChar">
    <w:name w:val="Text komentáře Char"/>
    <w:basedOn w:val="Standardnpsmoodstavce"/>
    <w:link w:val="Textkomente"/>
    <w:uiPriority w:val="99"/>
    <w:semiHidden/>
    <w:rsid w:val="00D620CF"/>
  </w:style>
  <w:style w:type="paragraph" w:styleId="Pedmtkomente">
    <w:name w:val="annotation subject"/>
    <w:basedOn w:val="Textkomente"/>
    <w:next w:val="Textkomente"/>
    <w:link w:val="PedmtkomenteChar"/>
    <w:uiPriority w:val="99"/>
    <w:semiHidden/>
    <w:unhideWhenUsed/>
    <w:rsid w:val="00D620CF"/>
    <w:rPr>
      <w:b/>
      <w:bCs/>
    </w:rPr>
  </w:style>
  <w:style w:type="character" w:customStyle="1" w:styleId="PedmtkomenteChar">
    <w:name w:val="Předmět komentáře Char"/>
    <w:link w:val="Pedmtkomente"/>
    <w:uiPriority w:val="99"/>
    <w:semiHidden/>
    <w:rsid w:val="00D620CF"/>
    <w:rPr>
      <w:b/>
      <w:bCs/>
    </w:rPr>
  </w:style>
  <w:style w:type="paragraph" w:styleId="Textbubliny">
    <w:name w:val="Balloon Text"/>
    <w:basedOn w:val="Normln"/>
    <w:link w:val="TextbublinyChar"/>
    <w:uiPriority w:val="99"/>
    <w:semiHidden/>
    <w:unhideWhenUsed/>
    <w:rsid w:val="00D620CF"/>
    <w:rPr>
      <w:rFonts w:ascii="Tahoma" w:hAnsi="Tahoma"/>
      <w:sz w:val="16"/>
      <w:szCs w:val="16"/>
    </w:rPr>
  </w:style>
  <w:style w:type="character" w:customStyle="1" w:styleId="TextbublinyChar">
    <w:name w:val="Text bubliny Char"/>
    <w:link w:val="Textbubliny"/>
    <w:uiPriority w:val="99"/>
    <w:semiHidden/>
    <w:rsid w:val="00D620CF"/>
    <w:rPr>
      <w:rFonts w:ascii="Tahoma" w:hAnsi="Tahoma" w:cs="Tahoma"/>
      <w:sz w:val="16"/>
      <w:szCs w:val="16"/>
    </w:rPr>
  </w:style>
  <w:style w:type="character" w:customStyle="1" w:styleId="Nadpis6Char">
    <w:name w:val="Nadpis 6 Char"/>
    <w:link w:val="Nadpis6"/>
    <w:rsid w:val="00401A68"/>
    <w:rPr>
      <w:b/>
      <w:bCs/>
      <w:color w:val="0000FF"/>
      <w:sz w:val="24"/>
      <w:szCs w:val="24"/>
    </w:rPr>
  </w:style>
  <w:style w:type="paragraph" w:styleId="Zkladntextodsazen2">
    <w:name w:val="Body Text Indent 2"/>
    <w:basedOn w:val="Normln"/>
    <w:link w:val="Zkladntextodsazen2Char"/>
    <w:rsid w:val="00401A68"/>
    <w:pPr>
      <w:tabs>
        <w:tab w:val="left" w:pos="540"/>
      </w:tabs>
      <w:ind w:left="540" w:hanging="540"/>
    </w:pPr>
    <w:rPr>
      <w:sz w:val="22"/>
    </w:rPr>
  </w:style>
  <w:style w:type="character" w:customStyle="1" w:styleId="Zkladntextodsazen2Char">
    <w:name w:val="Základní text odsazený 2 Char"/>
    <w:link w:val="Zkladntextodsazen2"/>
    <w:rsid w:val="00401A68"/>
    <w:rPr>
      <w:sz w:val="22"/>
      <w:szCs w:val="24"/>
    </w:rPr>
  </w:style>
  <w:style w:type="paragraph" w:styleId="Odstavecseseznamem">
    <w:name w:val="List Paragraph"/>
    <w:basedOn w:val="Normln"/>
    <w:qFormat/>
    <w:rsid w:val="00EC38A3"/>
    <w:pPr>
      <w:ind w:left="708"/>
    </w:pPr>
  </w:style>
  <w:style w:type="paragraph" w:styleId="Zkladntext2">
    <w:name w:val="Body Text 2"/>
    <w:basedOn w:val="Normln"/>
    <w:link w:val="Zkladntext2Char"/>
    <w:uiPriority w:val="99"/>
    <w:semiHidden/>
    <w:unhideWhenUsed/>
    <w:rsid w:val="00BD1103"/>
    <w:pPr>
      <w:spacing w:after="120" w:line="480" w:lineRule="auto"/>
    </w:pPr>
  </w:style>
  <w:style w:type="character" w:customStyle="1" w:styleId="Zkladntext2Char">
    <w:name w:val="Základní text 2 Char"/>
    <w:link w:val="Zkladntext2"/>
    <w:uiPriority w:val="99"/>
    <w:semiHidden/>
    <w:rsid w:val="00BD1103"/>
    <w:rPr>
      <w:sz w:val="24"/>
      <w:szCs w:val="24"/>
    </w:rPr>
  </w:style>
  <w:style w:type="paragraph" w:customStyle="1" w:styleId="RLTextlnkuslovan">
    <w:name w:val="RL Text článku číslovaný"/>
    <w:basedOn w:val="Normln"/>
    <w:link w:val="RLTextlnkuslovanChar"/>
    <w:rsid w:val="00491176"/>
    <w:pPr>
      <w:numPr>
        <w:ilvl w:val="1"/>
        <w:numId w:val="12"/>
      </w:numPr>
      <w:spacing w:after="120" w:line="280" w:lineRule="exact"/>
      <w:jc w:val="both"/>
    </w:pPr>
    <w:rPr>
      <w:rFonts w:ascii="Garamond" w:hAnsi="Garamond"/>
    </w:rPr>
  </w:style>
  <w:style w:type="paragraph" w:customStyle="1" w:styleId="RLlneksmlouvy">
    <w:name w:val="RL Článek smlouvy"/>
    <w:basedOn w:val="Normln"/>
    <w:next w:val="RLTextlnkuslovan"/>
    <w:rsid w:val="00491176"/>
    <w:pPr>
      <w:keepNext/>
      <w:numPr>
        <w:numId w:val="12"/>
      </w:numPr>
      <w:suppressAutoHyphens/>
      <w:spacing w:before="360" w:after="120" w:line="280" w:lineRule="exact"/>
      <w:jc w:val="both"/>
      <w:outlineLvl w:val="0"/>
    </w:pPr>
    <w:rPr>
      <w:rFonts w:ascii="Garamond" w:hAnsi="Garamond"/>
      <w:b/>
      <w:lang w:eastAsia="en-US"/>
    </w:rPr>
  </w:style>
  <w:style w:type="character" w:customStyle="1" w:styleId="RLTextlnkuslovanChar">
    <w:name w:val="RL Text článku číslovaný Char"/>
    <w:link w:val="RLTextlnkuslovan"/>
    <w:rsid w:val="00491176"/>
    <w:rPr>
      <w:rFonts w:ascii="Garamond" w:hAnsi="Garamond"/>
      <w:sz w:val="24"/>
      <w:szCs w:val="24"/>
    </w:rPr>
  </w:style>
  <w:style w:type="paragraph" w:styleId="Zkladntextodsazen">
    <w:name w:val="Body Text Indent"/>
    <w:basedOn w:val="Normln"/>
    <w:link w:val="ZkladntextodsazenChar"/>
    <w:uiPriority w:val="99"/>
    <w:semiHidden/>
    <w:unhideWhenUsed/>
    <w:rsid w:val="00353C49"/>
    <w:pPr>
      <w:spacing w:after="120"/>
      <w:ind w:left="283"/>
    </w:pPr>
  </w:style>
  <w:style w:type="character" w:customStyle="1" w:styleId="ZkladntextodsazenChar">
    <w:name w:val="Základní text odsazený Char"/>
    <w:link w:val="Zkladntextodsazen"/>
    <w:uiPriority w:val="99"/>
    <w:semiHidden/>
    <w:rsid w:val="00353C49"/>
    <w:rPr>
      <w:sz w:val="24"/>
      <w:szCs w:val="24"/>
    </w:rPr>
  </w:style>
  <w:style w:type="paragraph" w:styleId="Zkladntext">
    <w:name w:val="Body Text"/>
    <w:basedOn w:val="Normln"/>
    <w:link w:val="ZkladntextChar"/>
    <w:uiPriority w:val="99"/>
    <w:semiHidden/>
    <w:unhideWhenUsed/>
    <w:rsid w:val="00353C49"/>
    <w:pPr>
      <w:spacing w:after="120"/>
    </w:pPr>
  </w:style>
  <w:style w:type="character" w:customStyle="1" w:styleId="ZkladntextChar">
    <w:name w:val="Základní text Char"/>
    <w:link w:val="Zkladntext"/>
    <w:uiPriority w:val="99"/>
    <w:semiHidden/>
    <w:rsid w:val="00353C49"/>
    <w:rPr>
      <w:sz w:val="24"/>
      <w:szCs w:val="24"/>
    </w:rPr>
  </w:style>
  <w:style w:type="character" w:customStyle="1" w:styleId="Nadpis4Char">
    <w:name w:val="Nadpis 4 Char"/>
    <w:link w:val="Nadpis4"/>
    <w:uiPriority w:val="9"/>
    <w:semiHidden/>
    <w:rsid w:val="00D340D2"/>
    <w:rPr>
      <w:rFonts w:ascii="Calibri" w:eastAsia="Times New Roman" w:hAnsi="Calibri" w:cs="Times New Roman"/>
      <w:b/>
      <w:bCs/>
      <w:sz w:val="28"/>
      <w:szCs w:val="28"/>
    </w:rPr>
  </w:style>
  <w:style w:type="paragraph" w:styleId="Zhlav">
    <w:name w:val="header"/>
    <w:basedOn w:val="Normln"/>
    <w:link w:val="ZhlavChar"/>
    <w:uiPriority w:val="99"/>
    <w:unhideWhenUsed/>
    <w:rsid w:val="008E2798"/>
    <w:pPr>
      <w:tabs>
        <w:tab w:val="center" w:pos="4536"/>
        <w:tab w:val="right" w:pos="9072"/>
      </w:tabs>
    </w:pPr>
  </w:style>
  <w:style w:type="character" w:customStyle="1" w:styleId="ZhlavChar">
    <w:name w:val="Záhlaví Char"/>
    <w:link w:val="Zhlav"/>
    <w:uiPriority w:val="99"/>
    <w:rsid w:val="008E2798"/>
    <w:rPr>
      <w:sz w:val="24"/>
      <w:szCs w:val="24"/>
    </w:rPr>
  </w:style>
  <w:style w:type="paragraph" w:styleId="Zpat">
    <w:name w:val="footer"/>
    <w:basedOn w:val="Normln"/>
    <w:link w:val="ZpatChar"/>
    <w:uiPriority w:val="99"/>
    <w:unhideWhenUsed/>
    <w:rsid w:val="008E2798"/>
    <w:pPr>
      <w:tabs>
        <w:tab w:val="center" w:pos="4536"/>
        <w:tab w:val="right" w:pos="9072"/>
      </w:tabs>
    </w:pPr>
  </w:style>
  <w:style w:type="character" w:customStyle="1" w:styleId="ZpatChar">
    <w:name w:val="Zápatí Char"/>
    <w:link w:val="Zpat"/>
    <w:uiPriority w:val="99"/>
    <w:rsid w:val="008E2798"/>
    <w:rPr>
      <w:sz w:val="24"/>
      <w:szCs w:val="24"/>
    </w:rPr>
  </w:style>
  <w:style w:type="character" w:styleId="Hypertextovodkaz">
    <w:name w:val="Hyperlink"/>
    <w:uiPriority w:val="99"/>
    <w:unhideWhenUsed/>
    <w:rsid w:val="00EA0714"/>
    <w:rPr>
      <w:color w:val="0563C1"/>
      <w:u w:val="single"/>
    </w:rPr>
  </w:style>
  <w:style w:type="paragraph" w:styleId="Revize">
    <w:name w:val="Revision"/>
    <w:hidden/>
    <w:uiPriority w:val="99"/>
    <w:semiHidden/>
    <w:rsid w:val="00362583"/>
    <w:rPr>
      <w:sz w:val="24"/>
      <w:szCs w:val="24"/>
    </w:rPr>
  </w:style>
  <w:style w:type="character" w:customStyle="1" w:styleId="Nevyeenzmnka1">
    <w:name w:val="Nevyřešená zmínka1"/>
    <w:uiPriority w:val="99"/>
    <w:semiHidden/>
    <w:unhideWhenUsed/>
    <w:rsid w:val="00D97647"/>
    <w:rPr>
      <w:color w:val="605E5C"/>
      <w:shd w:val="clear" w:color="auto" w:fill="E1DFDD"/>
    </w:rPr>
  </w:style>
  <w:style w:type="character" w:customStyle="1" w:styleId="nowrap">
    <w:name w:val="nowrap"/>
    <w:rsid w:val="00D03B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B9"/>
    <w:rPr>
      <w:sz w:val="24"/>
      <w:szCs w:val="24"/>
    </w:rPr>
  </w:style>
  <w:style w:type="paragraph" w:styleId="Nadpis4">
    <w:name w:val="heading 4"/>
    <w:basedOn w:val="Normln"/>
    <w:next w:val="Normln"/>
    <w:link w:val="Nadpis4Char"/>
    <w:uiPriority w:val="9"/>
    <w:qFormat/>
    <w:rsid w:val="00D340D2"/>
    <w:pPr>
      <w:keepNext/>
      <w:spacing w:before="240" w:after="60"/>
      <w:outlineLvl w:val="3"/>
    </w:pPr>
    <w:rPr>
      <w:rFonts w:ascii="Calibri" w:hAnsi="Calibri"/>
      <w:b/>
      <w:bCs/>
      <w:sz w:val="28"/>
      <w:szCs w:val="28"/>
    </w:rPr>
  </w:style>
  <w:style w:type="paragraph" w:styleId="Nadpis6">
    <w:name w:val="heading 6"/>
    <w:basedOn w:val="Normln"/>
    <w:next w:val="Normln"/>
    <w:link w:val="Nadpis6Char"/>
    <w:qFormat/>
    <w:rsid w:val="00401A68"/>
    <w:pPr>
      <w:keepNext/>
      <w:autoSpaceDE w:val="0"/>
      <w:autoSpaceDN w:val="0"/>
      <w:adjustRightInd w:val="0"/>
      <w:jc w:val="center"/>
      <w:outlineLvl w:val="5"/>
    </w:pPr>
    <w:rPr>
      <w:b/>
      <w:bCs/>
      <w:color w:val="00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E25A7A"/>
    <w:rPr>
      <w:rFonts w:ascii="Courier New" w:hAnsi="Courier New"/>
      <w:sz w:val="20"/>
      <w:szCs w:val="20"/>
    </w:rPr>
  </w:style>
  <w:style w:type="character" w:customStyle="1" w:styleId="ProsttextChar">
    <w:name w:val="Prostý text Char"/>
    <w:link w:val="Prosttext"/>
    <w:semiHidden/>
    <w:rsid w:val="00874DF9"/>
    <w:rPr>
      <w:rFonts w:ascii="Courier New" w:hAnsi="Courier New" w:cs="Courier New"/>
    </w:rPr>
  </w:style>
  <w:style w:type="character" w:styleId="Odkaznakoment">
    <w:name w:val="annotation reference"/>
    <w:semiHidden/>
    <w:unhideWhenUsed/>
    <w:rsid w:val="00D620CF"/>
    <w:rPr>
      <w:sz w:val="16"/>
      <w:szCs w:val="16"/>
    </w:rPr>
  </w:style>
  <w:style w:type="paragraph" w:styleId="Textkomente">
    <w:name w:val="annotation text"/>
    <w:basedOn w:val="Normln"/>
    <w:link w:val="TextkomenteChar"/>
    <w:semiHidden/>
    <w:unhideWhenUsed/>
    <w:rsid w:val="00D620CF"/>
    <w:rPr>
      <w:sz w:val="20"/>
      <w:szCs w:val="20"/>
    </w:rPr>
  </w:style>
  <w:style w:type="character" w:customStyle="1" w:styleId="TextkomenteChar">
    <w:name w:val="Text komentáře Char"/>
    <w:basedOn w:val="Standardnpsmoodstavce"/>
    <w:link w:val="Textkomente"/>
    <w:uiPriority w:val="99"/>
    <w:semiHidden/>
    <w:rsid w:val="00D620CF"/>
  </w:style>
  <w:style w:type="paragraph" w:styleId="Pedmtkomente">
    <w:name w:val="annotation subject"/>
    <w:basedOn w:val="Textkomente"/>
    <w:next w:val="Textkomente"/>
    <w:link w:val="PedmtkomenteChar"/>
    <w:uiPriority w:val="99"/>
    <w:semiHidden/>
    <w:unhideWhenUsed/>
    <w:rsid w:val="00D620CF"/>
    <w:rPr>
      <w:b/>
      <w:bCs/>
    </w:rPr>
  </w:style>
  <w:style w:type="character" w:customStyle="1" w:styleId="PedmtkomenteChar">
    <w:name w:val="Předmět komentáře Char"/>
    <w:link w:val="Pedmtkomente"/>
    <w:uiPriority w:val="99"/>
    <w:semiHidden/>
    <w:rsid w:val="00D620CF"/>
    <w:rPr>
      <w:b/>
      <w:bCs/>
    </w:rPr>
  </w:style>
  <w:style w:type="paragraph" w:styleId="Textbubliny">
    <w:name w:val="Balloon Text"/>
    <w:basedOn w:val="Normln"/>
    <w:link w:val="TextbublinyChar"/>
    <w:uiPriority w:val="99"/>
    <w:semiHidden/>
    <w:unhideWhenUsed/>
    <w:rsid w:val="00D620CF"/>
    <w:rPr>
      <w:rFonts w:ascii="Tahoma" w:hAnsi="Tahoma"/>
      <w:sz w:val="16"/>
      <w:szCs w:val="16"/>
    </w:rPr>
  </w:style>
  <w:style w:type="character" w:customStyle="1" w:styleId="TextbublinyChar">
    <w:name w:val="Text bubliny Char"/>
    <w:link w:val="Textbubliny"/>
    <w:uiPriority w:val="99"/>
    <w:semiHidden/>
    <w:rsid w:val="00D620CF"/>
    <w:rPr>
      <w:rFonts w:ascii="Tahoma" w:hAnsi="Tahoma" w:cs="Tahoma"/>
      <w:sz w:val="16"/>
      <w:szCs w:val="16"/>
    </w:rPr>
  </w:style>
  <w:style w:type="character" w:customStyle="1" w:styleId="Nadpis6Char">
    <w:name w:val="Nadpis 6 Char"/>
    <w:link w:val="Nadpis6"/>
    <w:rsid w:val="00401A68"/>
    <w:rPr>
      <w:b/>
      <w:bCs/>
      <w:color w:val="0000FF"/>
      <w:sz w:val="24"/>
      <w:szCs w:val="24"/>
    </w:rPr>
  </w:style>
  <w:style w:type="paragraph" w:styleId="Zkladntextodsazen2">
    <w:name w:val="Body Text Indent 2"/>
    <w:basedOn w:val="Normln"/>
    <w:link w:val="Zkladntextodsazen2Char"/>
    <w:rsid w:val="00401A68"/>
    <w:pPr>
      <w:tabs>
        <w:tab w:val="left" w:pos="540"/>
      </w:tabs>
      <w:ind w:left="540" w:hanging="540"/>
    </w:pPr>
    <w:rPr>
      <w:sz w:val="22"/>
    </w:rPr>
  </w:style>
  <w:style w:type="character" w:customStyle="1" w:styleId="Zkladntextodsazen2Char">
    <w:name w:val="Základní text odsazený 2 Char"/>
    <w:link w:val="Zkladntextodsazen2"/>
    <w:rsid w:val="00401A68"/>
    <w:rPr>
      <w:sz w:val="22"/>
      <w:szCs w:val="24"/>
    </w:rPr>
  </w:style>
  <w:style w:type="paragraph" w:styleId="Odstavecseseznamem">
    <w:name w:val="List Paragraph"/>
    <w:basedOn w:val="Normln"/>
    <w:qFormat/>
    <w:rsid w:val="00EC38A3"/>
    <w:pPr>
      <w:ind w:left="708"/>
    </w:pPr>
  </w:style>
  <w:style w:type="paragraph" w:styleId="Zkladntext2">
    <w:name w:val="Body Text 2"/>
    <w:basedOn w:val="Normln"/>
    <w:link w:val="Zkladntext2Char"/>
    <w:uiPriority w:val="99"/>
    <w:semiHidden/>
    <w:unhideWhenUsed/>
    <w:rsid w:val="00BD1103"/>
    <w:pPr>
      <w:spacing w:after="120" w:line="480" w:lineRule="auto"/>
    </w:pPr>
  </w:style>
  <w:style w:type="character" w:customStyle="1" w:styleId="Zkladntext2Char">
    <w:name w:val="Základní text 2 Char"/>
    <w:link w:val="Zkladntext2"/>
    <w:uiPriority w:val="99"/>
    <w:semiHidden/>
    <w:rsid w:val="00BD1103"/>
    <w:rPr>
      <w:sz w:val="24"/>
      <w:szCs w:val="24"/>
    </w:rPr>
  </w:style>
  <w:style w:type="paragraph" w:customStyle="1" w:styleId="RLTextlnkuslovan">
    <w:name w:val="RL Text článku číslovaný"/>
    <w:basedOn w:val="Normln"/>
    <w:link w:val="RLTextlnkuslovanChar"/>
    <w:rsid w:val="00491176"/>
    <w:pPr>
      <w:numPr>
        <w:ilvl w:val="1"/>
        <w:numId w:val="12"/>
      </w:numPr>
      <w:spacing w:after="120" w:line="280" w:lineRule="exact"/>
      <w:jc w:val="both"/>
    </w:pPr>
    <w:rPr>
      <w:rFonts w:ascii="Garamond" w:hAnsi="Garamond"/>
    </w:rPr>
  </w:style>
  <w:style w:type="paragraph" w:customStyle="1" w:styleId="RLlneksmlouvy">
    <w:name w:val="RL Článek smlouvy"/>
    <w:basedOn w:val="Normln"/>
    <w:next w:val="RLTextlnkuslovan"/>
    <w:rsid w:val="00491176"/>
    <w:pPr>
      <w:keepNext/>
      <w:numPr>
        <w:numId w:val="12"/>
      </w:numPr>
      <w:suppressAutoHyphens/>
      <w:spacing w:before="360" w:after="120" w:line="280" w:lineRule="exact"/>
      <w:jc w:val="both"/>
      <w:outlineLvl w:val="0"/>
    </w:pPr>
    <w:rPr>
      <w:rFonts w:ascii="Garamond" w:hAnsi="Garamond"/>
      <w:b/>
      <w:lang w:eastAsia="en-US"/>
    </w:rPr>
  </w:style>
  <w:style w:type="character" w:customStyle="1" w:styleId="RLTextlnkuslovanChar">
    <w:name w:val="RL Text článku číslovaný Char"/>
    <w:link w:val="RLTextlnkuslovan"/>
    <w:rsid w:val="00491176"/>
    <w:rPr>
      <w:rFonts w:ascii="Garamond" w:hAnsi="Garamond"/>
      <w:sz w:val="24"/>
      <w:szCs w:val="24"/>
    </w:rPr>
  </w:style>
  <w:style w:type="paragraph" w:styleId="Zkladntextodsazen">
    <w:name w:val="Body Text Indent"/>
    <w:basedOn w:val="Normln"/>
    <w:link w:val="ZkladntextodsazenChar"/>
    <w:uiPriority w:val="99"/>
    <w:semiHidden/>
    <w:unhideWhenUsed/>
    <w:rsid w:val="00353C49"/>
    <w:pPr>
      <w:spacing w:after="120"/>
      <w:ind w:left="283"/>
    </w:pPr>
  </w:style>
  <w:style w:type="character" w:customStyle="1" w:styleId="ZkladntextodsazenChar">
    <w:name w:val="Základní text odsazený Char"/>
    <w:link w:val="Zkladntextodsazen"/>
    <w:uiPriority w:val="99"/>
    <w:semiHidden/>
    <w:rsid w:val="00353C49"/>
    <w:rPr>
      <w:sz w:val="24"/>
      <w:szCs w:val="24"/>
    </w:rPr>
  </w:style>
  <w:style w:type="paragraph" w:styleId="Zkladntext">
    <w:name w:val="Body Text"/>
    <w:basedOn w:val="Normln"/>
    <w:link w:val="ZkladntextChar"/>
    <w:uiPriority w:val="99"/>
    <w:semiHidden/>
    <w:unhideWhenUsed/>
    <w:rsid w:val="00353C49"/>
    <w:pPr>
      <w:spacing w:after="120"/>
    </w:pPr>
  </w:style>
  <w:style w:type="character" w:customStyle="1" w:styleId="ZkladntextChar">
    <w:name w:val="Základní text Char"/>
    <w:link w:val="Zkladntext"/>
    <w:uiPriority w:val="99"/>
    <w:semiHidden/>
    <w:rsid w:val="00353C49"/>
    <w:rPr>
      <w:sz w:val="24"/>
      <w:szCs w:val="24"/>
    </w:rPr>
  </w:style>
  <w:style w:type="character" w:customStyle="1" w:styleId="Nadpis4Char">
    <w:name w:val="Nadpis 4 Char"/>
    <w:link w:val="Nadpis4"/>
    <w:uiPriority w:val="9"/>
    <w:semiHidden/>
    <w:rsid w:val="00D340D2"/>
    <w:rPr>
      <w:rFonts w:ascii="Calibri" w:eastAsia="Times New Roman" w:hAnsi="Calibri" w:cs="Times New Roman"/>
      <w:b/>
      <w:bCs/>
      <w:sz w:val="28"/>
      <w:szCs w:val="28"/>
    </w:rPr>
  </w:style>
  <w:style w:type="paragraph" w:styleId="Zhlav">
    <w:name w:val="header"/>
    <w:basedOn w:val="Normln"/>
    <w:link w:val="ZhlavChar"/>
    <w:uiPriority w:val="99"/>
    <w:unhideWhenUsed/>
    <w:rsid w:val="008E2798"/>
    <w:pPr>
      <w:tabs>
        <w:tab w:val="center" w:pos="4536"/>
        <w:tab w:val="right" w:pos="9072"/>
      </w:tabs>
    </w:pPr>
  </w:style>
  <w:style w:type="character" w:customStyle="1" w:styleId="ZhlavChar">
    <w:name w:val="Záhlaví Char"/>
    <w:link w:val="Zhlav"/>
    <w:uiPriority w:val="99"/>
    <w:rsid w:val="008E2798"/>
    <w:rPr>
      <w:sz w:val="24"/>
      <w:szCs w:val="24"/>
    </w:rPr>
  </w:style>
  <w:style w:type="paragraph" w:styleId="Zpat">
    <w:name w:val="footer"/>
    <w:basedOn w:val="Normln"/>
    <w:link w:val="ZpatChar"/>
    <w:uiPriority w:val="99"/>
    <w:unhideWhenUsed/>
    <w:rsid w:val="008E2798"/>
    <w:pPr>
      <w:tabs>
        <w:tab w:val="center" w:pos="4536"/>
        <w:tab w:val="right" w:pos="9072"/>
      </w:tabs>
    </w:pPr>
  </w:style>
  <w:style w:type="character" w:customStyle="1" w:styleId="ZpatChar">
    <w:name w:val="Zápatí Char"/>
    <w:link w:val="Zpat"/>
    <w:uiPriority w:val="99"/>
    <w:rsid w:val="008E2798"/>
    <w:rPr>
      <w:sz w:val="24"/>
      <w:szCs w:val="24"/>
    </w:rPr>
  </w:style>
  <w:style w:type="character" w:styleId="Hypertextovodkaz">
    <w:name w:val="Hyperlink"/>
    <w:uiPriority w:val="99"/>
    <w:unhideWhenUsed/>
    <w:rsid w:val="00EA0714"/>
    <w:rPr>
      <w:color w:val="0563C1"/>
      <w:u w:val="single"/>
    </w:rPr>
  </w:style>
  <w:style w:type="paragraph" w:styleId="Revize">
    <w:name w:val="Revision"/>
    <w:hidden/>
    <w:uiPriority w:val="99"/>
    <w:semiHidden/>
    <w:rsid w:val="00362583"/>
    <w:rPr>
      <w:sz w:val="24"/>
      <w:szCs w:val="24"/>
    </w:rPr>
  </w:style>
  <w:style w:type="character" w:customStyle="1" w:styleId="Nevyeenzmnka1">
    <w:name w:val="Nevyřešená zmínka1"/>
    <w:uiPriority w:val="99"/>
    <w:semiHidden/>
    <w:unhideWhenUsed/>
    <w:rsid w:val="00D97647"/>
    <w:rPr>
      <w:color w:val="605E5C"/>
      <w:shd w:val="clear" w:color="auto" w:fill="E1DFDD"/>
    </w:rPr>
  </w:style>
  <w:style w:type="character" w:customStyle="1" w:styleId="nowrap">
    <w:name w:val="nowrap"/>
    <w:rsid w:val="00D03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7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yperlink" Target="mailto:sach@sespha8.cz" TargetMode="External"/><Relationship Id="rId4" Type="http://schemas.microsoft.com/office/2007/relationships/stylesWithEffects" Target="stylesWithEffects.xml"/><Relationship Id="rId9" Type="http://schemas.openxmlformats.org/officeDocument/2006/relationships/hyperlink" Target="mailto:hladis@sespha8.cz" TargetMode="Externa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28962-4537-4FE0-A09C-F038CA09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4078</Words>
  <Characters>23879</Characters>
  <Application>Microsoft Office Word</Application>
  <DocSecurity>4</DocSecurity>
  <Lines>198</Lines>
  <Paragraphs>55</Paragraphs>
  <ScaleCrop>false</ScaleCrop>
  <HeadingPairs>
    <vt:vector size="2" baseType="variant">
      <vt:variant>
        <vt:lpstr>Název</vt:lpstr>
      </vt:variant>
      <vt:variant>
        <vt:i4>1</vt:i4>
      </vt:variant>
    </vt:vector>
  </HeadingPairs>
  <TitlesOfParts>
    <vt:vector size="1" baseType="lpstr">
      <vt:lpstr>Smlouva o dílo č</vt:lpstr>
    </vt:vector>
  </TitlesOfParts>
  <Company/>
  <LinksUpToDate>false</LinksUpToDate>
  <CharactersWithSpaces>27902</CharactersWithSpaces>
  <SharedDoc>false</SharedDoc>
  <HLinks>
    <vt:vector size="12" baseType="variant">
      <vt:variant>
        <vt:i4>7340055</vt:i4>
      </vt:variant>
      <vt:variant>
        <vt:i4>3</vt:i4>
      </vt:variant>
      <vt:variant>
        <vt:i4>0</vt:i4>
      </vt:variant>
      <vt:variant>
        <vt:i4>5</vt:i4>
      </vt:variant>
      <vt:variant>
        <vt:lpwstr>mailto:pechac@sespha8.cz</vt:lpwstr>
      </vt:variant>
      <vt:variant>
        <vt:lpwstr/>
      </vt:variant>
      <vt:variant>
        <vt:i4>6422530</vt:i4>
      </vt:variant>
      <vt:variant>
        <vt:i4>0</vt:i4>
      </vt:variant>
      <vt:variant>
        <vt:i4>0</vt:i4>
      </vt:variant>
      <vt:variant>
        <vt:i4>5</vt:i4>
      </vt:variant>
      <vt:variant>
        <vt:lpwstr>mailto:hladis@sespha8.cz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Jarmila Maredová</dc:creator>
  <cp:lastModifiedBy>Jaroslav Šach</cp:lastModifiedBy>
  <cp:revision>2</cp:revision>
  <cp:lastPrinted>2018-05-28T11:09:00Z</cp:lastPrinted>
  <dcterms:created xsi:type="dcterms:W3CDTF">2020-11-10T08:56:00Z</dcterms:created>
  <dcterms:modified xsi:type="dcterms:W3CDTF">2020-11-10T08:56:00Z</dcterms:modified>
</cp:coreProperties>
</file>